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EDD24" w14:textId="33D9151C" w:rsidR="000725A5" w:rsidRPr="00AA08E6" w:rsidRDefault="008133B9" w:rsidP="00693340">
      <w:pPr>
        <w:pStyle w:val="Heading1"/>
        <w:numPr>
          <w:ilvl w:val="0"/>
          <w:numId w:val="0"/>
        </w:numPr>
        <w:spacing w:before="0"/>
        <w:jc w:val="left"/>
        <w:rPr>
          <w:ins w:id="0" w:author="Author"/>
          <w:rFonts w:ascii="Arial" w:hAnsi="Arial" w:cs="Arial"/>
          <w:smallCaps w:val="0"/>
          <w:color w:val="006EBC"/>
          <w:sz w:val="32"/>
          <w:szCs w:val="32"/>
          <w:u w:val="single"/>
          <w:rPrChange w:id="1" w:author="Author">
            <w:rPr>
              <w:ins w:id="2" w:author="Author"/>
              <w:rFonts w:ascii="Arial" w:hAnsi="Arial" w:cs="Arial"/>
              <w:color w:val="006EBC"/>
              <w:sz w:val="32"/>
              <w:szCs w:val="32"/>
              <w:u w:val="single"/>
            </w:rPr>
          </w:rPrChange>
        </w:rPr>
      </w:pPr>
      <w:ins w:id="3" w:author="Author">
        <w:r w:rsidRPr="00AA08E6">
          <w:rPr>
            <w:rFonts w:ascii="Arial" w:hAnsi="Arial" w:cs="Arial"/>
            <w:smallCaps w:val="0"/>
            <w:color w:val="006EBC"/>
            <w:sz w:val="32"/>
            <w:szCs w:val="32"/>
            <w:u w:val="single"/>
            <w:rPrChange w:id="4" w:author="Author">
              <w:rPr>
                <w:rFonts w:ascii="Arial" w:hAnsi="Arial" w:cs="Arial"/>
                <w:color w:val="006EBC"/>
                <w:sz w:val="32"/>
                <w:szCs w:val="32"/>
              </w:rPr>
            </w:rPrChange>
          </w:rPr>
          <w:t xml:space="preserve">Annex 7 - </w:t>
        </w:r>
      </w:ins>
      <w:r w:rsidR="000725A5" w:rsidRPr="00AA08E6">
        <w:rPr>
          <w:rFonts w:ascii="Arial" w:hAnsi="Arial" w:cs="Arial"/>
          <w:smallCaps w:val="0"/>
          <w:color w:val="006EBC"/>
          <w:sz w:val="32"/>
          <w:szCs w:val="32"/>
          <w:u w:val="single"/>
          <w:rPrChange w:id="5" w:author="Author">
            <w:rPr>
              <w:rFonts w:ascii="Arial" w:hAnsi="Arial" w:cs="Arial"/>
              <w:color w:val="006EBC"/>
              <w:sz w:val="32"/>
              <w:szCs w:val="32"/>
            </w:rPr>
          </w:rPrChange>
        </w:rPr>
        <w:t>Declaration of honour on</w:t>
      </w:r>
      <w:r w:rsidR="00693340" w:rsidRPr="00AA08E6">
        <w:rPr>
          <w:rFonts w:ascii="Arial" w:hAnsi="Arial" w:cs="Arial"/>
          <w:smallCaps w:val="0"/>
          <w:color w:val="006EBC"/>
          <w:sz w:val="32"/>
          <w:szCs w:val="32"/>
          <w:u w:val="single"/>
          <w:rPrChange w:id="6" w:author="Author">
            <w:rPr>
              <w:rFonts w:ascii="Arial" w:hAnsi="Arial" w:cs="Arial"/>
              <w:color w:val="006EBC"/>
              <w:sz w:val="32"/>
              <w:szCs w:val="32"/>
            </w:rPr>
          </w:rPrChange>
        </w:rPr>
        <w:t xml:space="preserve"> </w:t>
      </w:r>
      <w:r w:rsidR="000725A5" w:rsidRPr="00AA08E6">
        <w:rPr>
          <w:rFonts w:ascii="Arial" w:hAnsi="Arial" w:cs="Arial"/>
          <w:smallCaps w:val="0"/>
          <w:color w:val="006EBC"/>
          <w:sz w:val="32"/>
          <w:szCs w:val="32"/>
          <w:u w:val="single"/>
          <w:rPrChange w:id="7" w:author="Author">
            <w:rPr>
              <w:rFonts w:ascii="Arial" w:hAnsi="Arial" w:cs="Arial"/>
              <w:color w:val="006EBC"/>
              <w:sz w:val="32"/>
              <w:szCs w:val="32"/>
            </w:rPr>
          </w:rPrChange>
        </w:rPr>
        <w:t xml:space="preserve">exclusion criteria and </w:t>
      </w:r>
      <w:r w:rsidR="00D36792" w:rsidRPr="00AA08E6">
        <w:rPr>
          <w:rFonts w:ascii="Arial" w:hAnsi="Arial" w:cs="Arial"/>
          <w:smallCaps w:val="0"/>
          <w:color w:val="006EBC"/>
          <w:sz w:val="32"/>
          <w:szCs w:val="32"/>
          <w:u w:val="single"/>
          <w:rPrChange w:id="8" w:author="Author">
            <w:rPr>
              <w:rFonts w:ascii="Arial" w:hAnsi="Arial" w:cs="Arial"/>
              <w:color w:val="006EBC"/>
              <w:sz w:val="32"/>
              <w:szCs w:val="32"/>
            </w:rPr>
          </w:rPrChange>
        </w:rPr>
        <w:t>selection criteria</w:t>
      </w:r>
    </w:p>
    <w:p w14:paraId="3B242499" w14:textId="77777777" w:rsidR="007039B7" w:rsidRPr="007039B7" w:rsidRDefault="007039B7" w:rsidP="007039B7">
      <w:pPr>
        <w:spacing w:after="0"/>
        <w:jc w:val="left"/>
        <w:rPr>
          <w:ins w:id="9" w:author="Author"/>
          <w:rFonts w:ascii="Arial" w:hAnsi="Arial" w:cstheme="majorBidi"/>
          <w:b/>
          <w:color w:val="006EBC"/>
          <w:sz w:val="32"/>
          <w:szCs w:val="32"/>
        </w:rPr>
      </w:pPr>
      <w:ins w:id="10" w:author="Author">
        <w:r w:rsidRPr="007039B7">
          <w:rPr>
            <w:rFonts w:ascii="Arial" w:hAnsi="Arial" w:cstheme="majorBidi"/>
            <w:b/>
            <w:color w:val="006EBC"/>
            <w:sz w:val="32"/>
            <w:szCs w:val="32"/>
          </w:rPr>
          <w:t xml:space="preserve">Attached to the Invitation to tender No.EMSA/NEG/28/2016 for the Storage </w:t>
        </w:r>
        <w:bookmarkStart w:id="11" w:name="_GoBack"/>
        <w:bookmarkEnd w:id="11"/>
        <w:r w:rsidRPr="007039B7">
          <w:rPr>
            <w:rFonts w:ascii="Arial" w:hAnsi="Arial" w:cstheme="majorBidi"/>
            <w:b/>
            <w:color w:val="006EBC"/>
            <w:sz w:val="32"/>
            <w:szCs w:val="32"/>
          </w:rPr>
          <w:t>of oil pollution response equipment in Bulgaria</w:t>
        </w:r>
      </w:ins>
    </w:p>
    <w:p w14:paraId="5CD093DB" w14:textId="77777777" w:rsidR="007039B7" w:rsidRPr="007039B7" w:rsidRDefault="007039B7">
      <w:pPr>
        <w:rPr>
          <w:rPrChange w:id="12" w:author="Author">
            <w:rPr>
              <w:rFonts w:ascii="Arial" w:hAnsi="Arial" w:cs="Arial"/>
              <w:color w:val="006EBC"/>
              <w:sz w:val="32"/>
              <w:szCs w:val="32"/>
            </w:rPr>
          </w:rPrChange>
        </w:rPr>
        <w:pPrChange w:id="13" w:author="Author">
          <w:pPr>
            <w:pStyle w:val="Heading1"/>
            <w:numPr>
              <w:numId w:val="0"/>
            </w:numPr>
            <w:tabs>
              <w:tab w:val="clear" w:pos="432"/>
            </w:tabs>
            <w:spacing w:before="0"/>
            <w:ind w:left="0" w:firstLine="0"/>
            <w:jc w:val="left"/>
          </w:pPr>
        </w:pPrChange>
      </w:pPr>
    </w:p>
    <w:p w14:paraId="7D04E1B3" w14:textId="4E46904C" w:rsidR="00D36792" w:rsidRPr="00E25836" w:rsidDel="00615BE6" w:rsidRDefault="00D36792" w:rsidP="00D36792">
      <w:pPr>
        <w:rPr>
          <w:del w:id="14" w:author="Author"/>
          <w:rFonts w:ascii="Arial" w:hAnsi="Arial" w:cs="Arial"/>
          <w:noProof/>
          <w:sz w:val="20"/>
          <w:highlight w:val="lightGray"/>
        </w:rPr>
      </w:pPr>
      <w:del w:id="15" w:author="Author">
        <w:r w:rsidRPr="00E25836" w:rsidDel="00615BE6">
          <w:rPr>
            <w:rFonts w:ascii="Arial" w:hAnsi="Arial" w:cs="Arial"/>
            <w:b/>
            <w:color w:val="0070C0"/>
            <w:sz w:val="20"/>
          </w:rPr>
          <w:delText>Comments [</w:delText>
        </w:r>
        <w:r w:rsidRPr="00E25836" w:rsidDel="00615BE6">
          <w:rPr>
            <w:rFonts w:ascii="Arial" w:hAnsi="Arial" w:cs="Arial"/>
            <w:b/>
            <w:i/>
            <w:color w:val="0070C0"/>
            <w:sz w:val="20"/>
            <w:highlight w:val="lightGray"/>
          </w:rPr>
          <w:delText>in grey italics in square brackets</w:delText>
        </w:r>
        <w:r w:rsidRPr="00E25836" w:rsidDel="00615BE6">
          <w:rPr>
            <w:rFonts w:ascii="Arial" w:hAnsi="Arial" w:cs="Arial"/>
            <w:b/>
            <w:color w:val="0070C0"/>
            <w:sz w:val="20"/>
          </w:rPr>
          <w:delText xml:space="preserve">] are to be deleted and/or replaced by appropriate data. </w:delText>
        </w:r>
      </w:del>
    </w:p>
    <w:p w14:paraId="6573F441" w14:textId="77777777" w:rsidR="00D36792" w:rsidRPr="00E25836" w:rsidRDefault="00D36792" w:rsidP="00D36792">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36792" w:rsidRPr="00D05645" w14:paraId="5D9A4DD3" w14:textId="77777777" w:rsidTr="00B12BB9">
        <w:tc>
          <w:tcPr>
            <w:tcW w:w="3936" w:type="dxa"/>
            <w:shd w:val="clear" w:color="auto" w:fill="auto"/>
          </w:tcPr>
          <w:p w14:paraId="2C6E4A97"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1E3048B1"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616CDE" w14:textId="77777777" w:rsidR="00D36792" w:rsidRPr="00E25836" w:rsidRDefault="00D36792" w:rsidP="00B12BB9">
            <w:pPr>
              <w:rPr>
                <w:rFonts w:ascii="Arial" w:hAnsi="Arial" w:cs="Arial"/>
                <w:noProof/>
                <w:sz w:val="20"/>
              </w:rPr>
            </w:pPr>
          </w:p>
        </w:tc>
      </w:tr>
      <w:tr w:rsidR="00D36792" w:rsidRPr="00D05645" w14:paraId="3AA20246" w14:textId="77777777" w:rsidTr="00E25836">
        <w:trPr>
          <w:trHeight w:val="2350"/>
        </w:trPr>
        <w:tc>
          <w:tcPr>
            <w:tcW w:w="3936" w:type="dxa"/>
            <w:shd w:val="clear" w:color="auto" w:fill="auto"/>
          </w:tcPr>
          <w:p w14:paraId="03A874F1" w14:textId="77777777" w:rsidR="00D36792" w:rsidRPr="00E25836" w:rsidRDefault="00D36792" w:rsidP="00B12BB9">
            <w:pPr>
              <w:rPr>
                <w:rFonts w:ascii="Arial" w:hAnsi="Arial" w:cs="Arial"/>
                <w:sz w:val="20"/>
              </w:rPr>
            </w:pPr>
            <w:r w:rsidRPr="00E25836">
              <w:rPr>
                <w:rFonts w:ascii="Arial" w:hAnsi="Arial" w:cs="Arial"/>
                <w:sz w:val="20"/>
              </w:rPr>
              <w:t xml:space="preserve">ID or passport number: </w:t>
            </w:r>
          </w:p>
          <w:p w14:paraId="709AFA7E" w14:textId="77777777" w:rsidR="00D36792" w:rsidRPr="00E25836" w:rsidRDefault="00D36792" w:rsidP="00B12BB9">
            <w:pPr>
              <w:rPr>
                <w:rFonts w:ascii="Arial" w:hAnsi="Arial" w:cs="Arial"/>
                <w:noProof/>
                <w:sz w:val="20"/>
              </w:rPr>
            </w:pPr>
          </w:p>
        </w:tc>
        <w:tc>
          <w:tcPr>
            <w:tcW w:w="5811" w:type="dxa"/>
            <w:shd w:val="clear" w:color="auto" w:fill="auto"/>
          </w:tcPr>
          <w:p w14:paraId="0488B5C7" w14:textId="77777777" w:rsidR="00D36792" w:rsidRPr="00E25836" w:rsidRDefault="00D36792" w:rsidP="00B12BB9">
            <w:pPr>
              <w:rPr>
                <w:rFonts w:ascii="Arial" w:hAnsi="Arial" w:cs="Arial"/>
                <w:b/>
                <w:sz w:val="20"/>
              </w:rPr>
            </w:pPr>
            <w:r w:rsidRPr="00E25836">
              <w:rPr>
                <w:rFonts w:ascii="Arial" w:hAnsi="Arial" w:cs="Arial"/>
                <w:sz w:val="20"/>
              </w:rPr>
              <w:t>Full official name:</w:t>
            </w:r>
          </w:p>
          <w:p w14:paraId="0BB24C77" w14:textId="77777777" w:rsidR="00D36792" w:rsidRPr="00E25836" w:rsidRDefault="00D36792" w:rsidP="00B12BB9">
            <w:pPr>
              <w:rPr>
                <w:rFonts w:ascii="Arial" w:hAnsi="Arial" w:cs="Arial"/>
                <w:sz w:val="20"/>
              </w:rPr>
            </w:pPr>
            <w:r w:rsidRPr="00E25836">
              <w:rPr>
                <w:rFonts w:ascii="Arial" w:hAnsi="Arial" w:cs="Arial"/>
                <w:sz w:val="20"/>
              </w:rPr>
              <w:t xml:space="preserve">Official legal form: </w:t>
            </w:r>
          </w:p>
          <w:p w14:paraId="522C3B69" w14:textId="77777777" w:rsidR="00D36792" w:rsidRPr="00E25836" w:rsidRDefault="00D36792" w:rsidP="00B12BB9">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05EFFE3E" w14:textId="77777777" w:rsidR="00D36792" w:rsidRPr="00E25836" w:rsidRDefault="00D36792" w:rsidP="00B12BB9">
            <w:pPr>
              <w:rPr>
                <w:rFonts w:ascii="Arial" w:hAnsi="Arial" w:cs="Arial"/>
                <w:b/>
                <w:sz w:val="20"/>
              </w:rPr>
            </w:pPr>
            <w:r w:rsidRPr="00E25836">
              <w:rPr>
                <w:rFonts w:ascii="Arial" w:hAnsi="Arial" w:cs="Arial"/>
                <w:sz w:val="20"/>
              </w:rPr>
              <w:t xml:space="preserve">Full official address: </w:t>
            </w:r>
          </w:p>
          <w:p w14:paraId="12394894" w14:textId="54838FA9" w:rsidR="00D36792" w:rsidRPr="00E25836" w:rsidRDefault="00D36792" w:rsidP="00D05645">
            <w:pPr>
              <w:rPr>
                <w:rFonts w:ascii="Arial" w:hAnsi="Arial" w:cs="Arial"/>
                <w:noProof/>
                <w:sz w:val="20"/>
              </w:rPr>
            </w:pPr>
            <w:r w:rsidRPr="00E25836">
              <w:rPr>
                <w:rFonts w:ascii="Arial" w:hAnsi="Arial" w:cs="Arial"/>
                <w:sz w:val="20"/>
              </w:rPr>
              <w:t xml:space="preserve">VAT registration number: </w:t>
            </w:r>
          </w:p>
        </w:tc>
      </w:tr>
    </w:tbl>
    <w:p w14:paraId="743E0D38" w14:textId="77777777" w:rsidR="00D36792" w:rsidRPr="00E25836" w:rsidRDefault="00D36792" w:rsidP="00D36792">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36792" w:rsidRPr="00D05645" w14:paraId="65F0B6F4" w14:textId="77777777" w:rsidTr="00B12BB9">
        <w:tc>
          <w:tcPr>
            <w:tcW w:w="9755" w:type="dxa"/>
            <w:gridSpan w:val="3"/>
            <w:shd w:val="clear" w:color="auto" w:fill="auto"/>
          </w:tcPr>
          <w:p w14:paraId="0BE22472"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0B8E1CBA" w14:textId="77777777" w:rsidR="00D05645" w:rsidRPr="00E25836" w:rsidRDefault="00D05645" w:rsidP="00E25836">
            <w:pPr>
              <w:spacing w:before="40" w:after="40"/>
              <w:ind w:left="502"/>
              <w:rPr>
                <w:rFonts w:ascii="Arial" w:hAnsi="Arial" w:cs="Arial"/>
                <w:noProof/>
                <w:sz w:val="20"/>
              </w:rPr>
            </w:pPr>
          </w:p>
        </w:tc>
      </w:tr>
      <w:tr w:rsidR="00D36792" w:rsidRPr="00D05645" w14:paraId="72633FA4" w14:textId="77777777" w:rsidTr="00B12BB9">
        <w:tc>
          <w:tcPr>
            <w:tcW w:w="8472" w:type="dxa"/>
            <w:shd w:val="clear" w:color="auto" w:fill="auto"/>
            <w:vAlign w:val="center"/>
          </w:tcPr>
          <w:p w14:paraId="5EA78EFF" w14:textId="77777777" w:rsidR="00D36792" w:rsidRPr="00E25836" w:rsidRDefault="00D36792" w:rsidP="00B12BB9">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5D25BD1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0BD480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202CEC97" w14:textId="77777777" w:rsidTr="00B12BB9">
        <w:tc>
          <w:tcPr>
            <w:tcW w:w="8472" w:type="dxa"/>
            <w:shd w:val="clear" w:color="auto" w:fill="auto"/>
          </w:tcPr>
          <w:p w14:paraId="7D9CCF66"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648D6937"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200A5FE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90D597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1149C0EA" w14:textId="77777777" w:rsidTr="00B12BB9">
        <w:tc>
          <w:tcPr>
            <w:tcW w:w="8472" w:type="dxa"/>
            <w:shd w:val="clear" w:color="auto" w:fill="auto"/>
          </w:tcPr>
          <w:p w14:paraId="03CD7FC8"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67D1A98"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38722CD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6" w:name="Check1"/>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bookmarkEnd w:id="16"/>
          </w:p>
        </w:tc>
        <w:tc>
          <w:tcPr>
            <w:tcW w:w="613" w:type="dxa"/>
            <w:shd w:val="clear" w:color="auto" w:fill="auto"/>
          </w:tcPr>
          <w:p w14:paraId="0F2ECBB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8335D13" w14:textId="77777777" w:rsidTr="00B12BB9">
        <w:tc>
          <w:tcPr>
            <w:tcW w:w="8472" w:type="dxa"/>
            <w:shd w:val="clear" w:color="auto" w:fill="auto"/>
          </w:tcPr>
          <w:p w14:paraId="565DF7FC"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557A8289" w14:textId="77777777" w:rsidR="00D05645" w:rsidRPr="00E25836" w:rsidRDefault="00D05645" w:rsidP="00E25836">
            <w:pPr>
              <w:pStyle w:val="Text1"/>
              <w:spacing w:before="40" w:after="40"/>
              <w:ind w:left="360"/>
              <w:rPr>
                <w:rFonts w:ascii="Arial" w:hAnsi="Arial" w:cs="Arial"/>
                <w:noProof/>
                <w:sz w:val="20"/>
                <w:szCs w:val="20"/>
              </w:rPr>
            </w:pPr>
          </w:p>
        </w:tc>
        <w:tc>
          <w:tcPr>
            <w:tcW w:w="1283" w:type="dxa"/>
            <w:gridSpan w:val="2"/>
            <w:shd w:val="clear" w:color="auto" w:fill="auto"/>
          </w:tcPr>
          <w:p w14:paraId="57EE9E14" w14:textId="77777777" w:rsidR="00D36792" w:rsidRPr="00E25836" w:rsidRDefault="00D36792" w:rsidP="00B12BB9">
            <w:pPr>
              <w:spacing w:before="240" w:after="120"/>
              <w:rPr>
                <w:rFonts w:ascii="Arial" w:hAnsi="Arial" w:cs="Arial"/>
                <w:noProof/>
                <w:sz w:val="20"/>
              </w:rPr>
            </w:pPr>
          </w:p>
        </w:tc>
      </w:tr>
      <w:tr w:rsidR="00D36792" w:rsidRPr="00D05645" w14:paraId="114C0846" w14:textId="77777777" w:rsidTr="00B12BB9">
        <w:tc>
          <w:tcPr>
            <w:tcW w:w="8472" w:type="dxa"/>
            <w:shd w:val="clear" w:color="auto" w:fill="auto"/>
          </w:tcPr>
          <w:p w14:paraId="6DFF5EE7" w14:textId="77777777" w:rsidR="00D36792" w:rsidRDefault="00D36792" w:rsidP="00B12BB9">
            <w:pPr>
              <w:pStyle w:val="Text1"/>
              <w:spacing w:before="40" w:after="40"/>
              <w:ind w:left="709"/>
              <w:rPr>
                <w:rFonts w:ascii="Arial" w:hAnsi="Arial" w:cs="Arial"/>
                <w:color w:val="000000"/>
                <w:sz w:val="20"/>
                <w:szCs w:val="20"/>
              </w:rPr>
            </w:pPr>
            <w:bookmarkStart w:id="17" w:name="_DV_C368"/>
            <w:r w:rsidRPr="00E25836">
              <w:rPr>
                <w:rFonts w:ascii="Arial" w:hAnsi="Arial" w:cs="Arial"/>
                <w:color w:val="000000"/>
                <w:sz w:val="20"/>
                <w:szCs w:val="20"/>
              </w:rPr>
              <w:lastRenderedPageBreak/>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17"/>
          </w:p>
          <w:p w14:paraId="65868CC0"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75D27C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6FE9FF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D797A96" w14:textId="77777777" w:rsidTr="00B12BB9">
        <w:tc>
          <w:tcPr>
            <w:tcW w:w="8472" w:type="dxa"/>
            <w:shd w:val="clear" w:color="auto" w:fill="auto"/>
          </w:tcPr>
          <w:p w14:paraId="2CE61FBA" w14:textId="77777777" w:rsidR="00D36792" w:rsidRPr="00E25836" w:rsidRDefault="00D36792" w:rsidP="00B12BB9">
            <w:pPr>
              <w:pStyle w:val="Text1"/>
              <w:spacing w:before="40" w:after="40"/>
              <w:ind w:left="709"/>
              <w:rPr>
                <w:rFonts w:ascii="Arial" w:hAnsi="Arial" w:cs="Arial"/>
                <w:noProof/>
                <w:sz w:val="20"/>
                <w:szCs w:val="20"/>
              </w:rPr>
            </w:pPr>
            <w:bookmarkStart w:id="18" w:name="_DV_C369"/>
            <w:r w:rsidRPr="00E25836">
              <w:rPr>
                <w:rFonts w:ascii="Arial" w:hAnsi="Arial" w:cs="Arial"/>
                <w:color w:val="000000"/>
                <w:sz w:val="20"/>
                <w:szCs w:val="20"/>
              </w:rPr>
              <w:t>(ii) entering into agreement with other persons with the aim of distorting competition;</w:t>
            </w:r>
            <w:bookmarkEnd w:id="18"/>
          </w:p>
        </w:tc>
        <w:tc>
          <w:tcPr>
            <w:tcW w:w="670" w:type="dxa"/>
            <w:shd w:val="clear" w:color="auto" w:fill="auto"/>
          </w:tcPr>
          <w:p w14:paraId="135BE23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01071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5124870" w14:textId="77777777" w:rsidTr="00B12BB9">
        <w:tc>
          <w:tcPr>
            <w:tcW w:w="8472" w:type="dxa"/>
            <w:shd w:val="clear" w:color="auto" w:fill="auto"/>
          </w:tcPr>
          <w:p w14:paraId="08608AB0" w14:textId="77777777" w:rsidR="00D36792" w:rsidRPr="00E25836" w:rsidRDefault="00D36792" w:rsidP="00B12BB9">
            <w:pPr>
              <w:pStyle w:val="Text1"/>
              <w:spacing w:before="40" w:after="40"/>
              <w:ind w:left="709"/>
              <w:rPr>
                <w:rFonts w:ascii="Arial" w:hAnsi="Arial" w:cs="Arial"/>
                <w:noProof/>
                <w:sz w:val="20"/>
                <w:szCs w:val="20"/>
              </w:rPr>
            </w:pPr>
            <w:bookmarkStart w:id="19" w:name="_DV_C371"/>
            <w:r w:rsidRPr="00E25836">
              <w:rPr>
                <w:rFonts w:ascii="Arial" w:hAnsi="Arial" w:cs="Arial"/>
                <w:color w:val="000000"/>
                <w:sz w:val="20"/>
                <w:szCs w:val="20"/>
              </w:rPr>
              <w:t>(iii) violating intellectual property rights;</w:t>
            </w:r>
            <w:bookmarkEnd w:id="19"/>
          </w:p>
        </w:tc>
        <w:tc>
          <w:tcPr>
            <w:tcW w:w="670" w:type="dxa"/>
            <w:shd w:val="clear" w:color="auto" w:fill="auto"/>
          </w:tcPr>
          <w:p w14:paraId="7AB52C4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137044F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319CCC0" w14:textId="77777777" w:rsidTr="00B12BB9">
        <w:tc>
          <w:tcPr>
            <w:tcW w:w="8472" w:type="dxa"/>
            <w:shd w:val="clear" w:color="auto" w:fill="auto"/>
          </w:tcPr>
          <w:p w14:paraId="3971DDEF" w14:textId="77777777" w:rsidR="00D36792" w:rsidRPr="00E25836" w:rsidRDefault="00D36792" w:rsidP="00B12BB9">
            <w:pPr>
              <w:pStyle w:val="Text1"/>
              <w:spacing w:before="40" w:after="40"/>
              <w:ind w:left="709"/>
              <w:rPr>
                <w:rFonts w:ascii="Arial" w:hAnsi="Arial" w:cs="Arial"/>
                <w:noProof/>
                <w:sz w:val="20"/>
                <w:szCs w:val="20"/>
              </w:rPr>
            </w:pPr>
            <w:bookmarkStart w:id="20" w:name="_DV_C372"/>
            <w:r w:rsidRPr="00E25836">
              <w:rPr>
                <w:rFonts w:ascii="Arial" w:hAnsi="Arial" w:cs="Arial"/>
                <w:color w:val="000000"/>
                <w:sz w:val="20"/>
                <w:szCs w:val="20"/>
              </w:rPr>
              <w:t>(iv) attempting to influence the decision-making process of the contracting authority during the award procedure;</w:t>
            </w:r>
            <w:bookmarkEnd w:id="20"/>
          </w:p>
        </w:tc>
        <w:tc>
          <w:tcPr>
            <w:tcW w:w="670" w:type="dxa"/>
            <w:shd w:val="clear" w:color="auto" w:fill="auto"/>
          </w:tcPr>
          <w:p w14:paraId="605BED3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A85D8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AE3A58" w14:textId="77777777" w:rsidTr="00B12BB9">
        <w:tc>
          <w:tcPr>
            <w:tcW w:w="8472" w:type="dxa"/>
            <w:shd w:val="clear" w:color="auto" w:fill="auto"/>
          </w:tcPr>
          <w:p w14:paraId="3FD0DC7C" w14:textId="77777777" w:rsidR="00D36792" w:rsidRPr="00E25836" w:rsidRDefault="00D36792" w:rsidP="00B12BB9">
            <w:pPr>
              <w:pStyle w:val="Text1"/>
              <w:spacing w:before="40" w:after="40"/>
              <w:ind w:left="709"/>
              <w:rPr>
                <w:rFonts w:ascii="Arial" w:hAnsi="Arial" w:cs="Arial"/>
                <w:color w:val="000000"/>
                <w:sz w:val="20"/>
                <w:szCs w:val="20"/>
              </w:rPr>
            </w:pPr>
            <w:bookmarkStart w:id="21"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21"/>
            <w:r w:rsidRPr="00E25836">
              <w:rPr>
                <w:rFonts w:ascii="Arial" w:hAnsi="Arial" w:cs="Arial"/>
                <w:b/>
                <w:i/>
                <w:color w:val="000000"/>
                <w:sz w:val="20"/>
                <w:szCs w:val="20"/>
                <w:lang w:eastAsia="en-GB"/>
              </w:rPr>
              <w:t xml:space="preserve">; </w:t>
            </w:r>
          </w:p>
        </w:tc>
        <w:tc>
          <w:tcPr>
            <w:tcW w:w="670" w:type="dxa"/>
            <w:shd w:val="clear" w:color="auto" w:fill="auto"/>
          </w:tcPr>
          <w:p w14:paraId="4AA748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EA4A72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A75139C" w14:textId="77777777" w:rsidTr="00B12BB9">
        <w:tc>
          <w:tcPr>
            <w:tcW w:w="8472" w:type="dxa"/>
            <w:shd w:val="clear" w:color="auto" w:fill="auto"/>
          </w:tcPr>
          <w:p w14:paraId="57010508" w14:textId="77777777" w:rsidR="00D36792" w:rsidRPr="00E25836" w:rsidRDefault="00D36792" w:rsidP="00D36792">
            <w:pPr>
              <w:pStyle w:val="Text1"/>
              <w:numPr>
                <w:ilvl w:val="0"/>
                <w:numId w:val="4"/>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00012960" w14:textId="77777777" w:rsidR="00D05645" w:rsidRPr="00E25836" w:rsidRDefault="00D05645" w:rsidP="00E25836">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479CEE77" w14:textId="77777777" w:rsidR="00D36792" w:rsidRPr="00E25836" w:rsidRDefault="00D36792" w:rsidP="00B12BB9">
            <w:pPr>
              <w:spacing w:before="240" w:after="120"/>
              <w:rPr>
                <w:rFonts w:ascii="Arial" w:hAnsi="Arial" w:cs="Arial"/>
                <w:noProof/>
                <w:sz w:val="20"/>
              </w:rPr>
            </w:pPr>
          </w:p>
        </w:tc>
      </w:tr>
      <w:tr w:rsidR="00D36792" w:rsidRPr="00D05645" w14:paraId="60E3C0ED" w14:textId="77777777" w:rsidTr="00B12BB9">
        <w:tc>
          <w:tcPr>
            <w:tcW w:w="8472" w:type="dxa"/>
            <w:shd w:val="clear" w:color="auto" w:fill="auto"/>
          </w:tcPr>
          <w:p w14:paraId="5D2AF2CC"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22" w:name="_DV_C378"/>
            <w:r w:rsidRPr="00E25836">
              <w:rPr>
                <w:rFonts w:ascii="Arial" w:hAnsi="Arial" w:cs="Arial"/>
                <w:color w:val="000000"/>
                <w:sz w:val="20"/>
                <w:szCs w:val="20"/>
              </w:rPr>
              <w:t>;</w:t>
            </w:r>
            <w:bookmarkEnd w:id="22"/>
          </w:p>
          <w:p w14:paraId="287E413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0E98598F"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5B08B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C0714A0" w14:textId="77777777" w:rsidTr="00B12BB9">
        <w:tc>
          <w:tcPr>
            <w:tcW w:w="8472" w:type="dxa"/>
            <w:shd w:val="clear" w:color="auto" w:fill="auto"/>
          </w:tcPr>
          <w:p w14:paraId="6DE9316A" w14:textId="77777777" w:rsidR="00D36792" w:rsidRDefault="00D36792" w:rsidP="00B12BB9">
            <w:pPr>
              <w:pStyle w:val="Text1"/>
              <w:spacing w:before="40" w:after="40"/>
              <w:ind w:left="709"/>
              <w:rPr>
                <w:rFonts w:ascii="Arial" w:hAnsi="Arial" w:cs="Arial"/>
                <w:color w:val="000000"/>
                <w:sz w:val="20"/>
                <w:szCs w:val="20"/>
              </w:rPr>
            </w:pPr>
            <w:bookmarkStart w:id="23"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24" w:name="_DV_C381"/>
            <w:bookmarkEnd w:id="23"/>
            <w:r w:rsidRPr="00E25836">
              <w:rPr>
                <w:rFonts w:ascii="Arial" w:hAnsi="Arial" w:cs="Arial"/>
                <w:color w:val="000000"/>
                <w:sz w:val="20"/>
                <w:szCs w:val="20"/>
              </w:rPr>
              <w:t>, drawn up by the Council Act of 26 May 1997, and in Article 2(1) of Council Framework Decision 2003/568/JHA</w:t>
            </w:r>
            <w:bookmarkStart w:id="25" w:name="_DV_C383"/>
            <w:bookmarkEnd w:id="24"/>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25"/>
          </w:p>
          <w:p w14:paraId="1C6D3CB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25BFBC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B73F6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54B517D" w14:textId="77777777" w:rsidTr="00B12BB9">
        <w:tc>
          <w:tcPr>
            <w:tcW w:w="8472" w:type="dxa"/>
            <w:shd w:val="clear" w:color="auto" w:fill="auto"/>
          </w:tcPr>
          <w:p w14:paraId="26199C28" w14:textId="77777777" w:rsidR="00D36792" w:rsidRDefault="00D36792" w:rsidP="00B12BB9">
            <w:pPr>
              <w:pStyle w:val="Text1"/>
              <w:spacing w:before="40" w:after="40"/>
              <w:ind w:left="709"/>
              <w:rPr>
                <w:rFonts w:ascii="Arial" w:hAnsi="Arial" w:cs="Arial"/>
                <w:color w:val="000000"/>
                <w:sz w:val="20"/>
                <w:szCs w:val="20"/>
                <w:lang w:eastAsia="en-GB"/>
              </w:rPr>
            </w:pPr>
            <w:bookmarkStart w:id="26" w:name="_DV_C384"/>
            <w:r w:rsidRPr="00E25836">
              <w:rPr>
                <w:rFonts w:ascii="Arial" w:hAnsi="Arial" w:cs="Arial"/>
                <w:color w:val="000000"/>
                <w:sz w:val="20"/>
                <w:szCs w:val="20"/>
                <w:lang w:eastAsia="en-GB"/>
              </w:rPr>
              <w:t>(iii)</w:t>
            </w:r>
            <w:bookmarkStart w:id="27" w:name="_DV_M250"/>
            <w:bookmarkEnd w:id="26"/>
            <w:bookmarkEnd w:id="27"/>
            <w:r w:rsidRPr="00E25836">
              <w:rPr>
                <w:rFonts w:ascii="Arial" w:hAnsi="Arial" w:cs="Arial"/>
                <w:color w:val="000000"/>
                <w:sz w:val="20"/>
                <w:szCs w:val="20"/>
                <w:lang w:eastAsia="en-GB"/>
              </w:rPr>
              <w:t xml:space="preserve"> participation in a criminal organisation, </w:t>
            </w:r>
            <w:bookmarkStart w:id="28" w:name="_DV_C385"/>
            <w:r w:rsidRPr="00E25836">
              <w:rPr>
                <w:rFonts w:ascii="Arial" w:hAnsi="Arial" w:cs="Arial"/>
                <w:color w:val="000000"/>
                <w:sz w:val="20"/>
                <w:szCs w:val="20"/>
                <w:lang w:eastAsia="en-GB"/>
              </w:rPr>
              <w:t>as defined in Article 2 of Council Framework Decision 2008/841/JHA</w:t>
            </w:r>
            <w:bookmarkStart w:id="29" w:name="_DV_C387"/>
            <w:bookmarkEnd w:id="28"/>
            <w:r w:rsidRPr="00E25836">
              <w:rPr>
                <w:rFonts w:ascii="Arial" w:hAnsi="Arial" w:cs="Arial"/>
                <w:color w:val="000000"/>
                <w:sz w:val="20"/>
                <w:szCs w:val="20"/>
                <w:lang w:eastAsia="en-GB"/>
              </w:rPr>
              <w:t>;</w:t>
            </w:r>
            <w:bookmarkEnd w:id="29"/>
          </w:p>
          <w:p w14:paraId="16AF144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55AA56B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2CE742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29A340DF" w14:textId="77777777" w:rsidTr="00B12BB9">
        <w:tc>
          <w:tcPr>
            <w:tcW w:w="8472" w:type="dxa"/>
            <w:shd w:val="clear" w:color="auto" w:fill="auto"/>
          </w:tcPr>
          <w:p w14:paraId="3F886CB1"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30" w:name="_DV_M251"/>
            <w:bookmarkEnd w:id="30"/>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31" w:name="_DV_C391"/>
            <w:r w:rsidRPr="00E25836">
              <w:rPr>
                <w:rFonts w:ascii="Arial" w:hAnsi="Arial" w:cs="Arial"/>
                <w:color w:val="000000"/>
                <w:sz w:val="20"/>
                <w:szCs w:val="20"/>
              </w:rPr>
              <w:t xml:space="preserve"> or</w:t>
            </w:r>
            <w:bookmarkStart w:id="32" w:name="_DV_M252"/>
            <w:bookmarkEnd w:id="31"/>
            <w:bookmarkEnd w:id="32"/>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33" w:name="_DV_C392"/>
            <w:r w:rsidRPr="00E25836">
              <w:rPr>
                <w:rFonts w:ascii="Arial" w:hAnsi="Arial" w:cs="Arial"/>
                <w:color w:val="000000"/>
                <w:sz w:val="20"/>
                <w:szCs w:val="20"/>
              </w:rPr>
              <w:t>as defined in Article 1 of Directive 2005/60/EC of the European Parliament and of the Council</w:t>
            </w:r>
            <w:bookmarkStart w:id="34" w:name="_DV_C394"/>
            <w:bookmarkEnd w:id="33"/>
            <w:r w:rsidRPr="00E25836">
              <w:rPr>
                <w:rFonts w:ascii="Arial" w:hAnsi="Arial" w:cs="Arial"/>
                <w:color w:val="000000"/>
                <w:sz w:val="20"/>
                <w:szCs w:val="20"/>
              </w:rPr>
              <w:t>;</w:t>
            </w:r>
            <w:bookmarkEnd w:id="34"/>
          </w:p>
          <w:p w14:paraId="7582074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185DD14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231C01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B48CDEC" w14:textId="77777777" w:rsidTr="00B12BB9">
        <w:tc>
          <w:tcPr>
            <w:tcW w:w="8472" w:type="dxa"/>
            <w:shd w:val="clear" w:color="auto" w:fill="auto"/>
          </w:tcPr>
          <w:p w14:paraId="6FBEAB0C" w14:textId="77777777" w:rsidR="00D36792" w:rsidRDefault="00D36792" w:rsidP="00B12BB9">
            <w:pPr>
              <w:pStyle w:val="Text1"/>
              <w:spacing w:before="40" w:after="40"/>
              <w:ind w:left="709"/>
              <w:rPr>
                <w:rFonts w:ascii="Arial" w:hAnsi="Arial" w:cs="Arial"/>
                <w:color w:val="000000"/>
                <w:sz w:val="20"/>
                <w:szCs w:val="20"/>
              </w:rPr>
            </w:pPr>
            <w:bookmarkStart w:id="35" w:name="_DV_C395"/>
            <w:r w:rsidRPr="00E25836">
              <w:rPr>
                <w:rFonts w:ascii="Arial" w:hAnsi="Arial" w:cs="Arial"/>
                <w:color w:val="000000"/>
                <w:sz w:val="20"/>
                <w:szCs w:val="20"/>
              </w:rPr>
              <w:t xml:space="preserve">(v) </w:t>
            </w:r>
            <w:bookmarkStart w:id="36" w:name="_DV_M253"/>
            <w:bookmarkEnd w:id="35"/>
            <w:bookmarkEnd w:id="36"/>
            <w:r w:rsidRPr="00E25836">
              <w:rPr>
                <w:rFonts w:ascii="Arial" w:hAnsi="Arial" w:cs="Arial"/>
                <w:bCs/>
                <w:iCs/>
                <w:sz w:val="20"/>
                <w:szCs w:val="20"/>
              </w:rPr>
              <w:t>terrorist-related offences</w:t>
            </w:r>
            <w:bookmarkStart w:id="37"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38" w:name="_DV_C399"/>
            <w:bookmarkEnd w:id="37"/>
            <w:r w:rsidRPr="00E25836">
              <w:rPr>
                <w:rFonts w:ascii="Arial" w:hAnsi="Arial" w:cs="Arial"/>
                <w:color w:val="000000"/>
                <w:sz w:val="20"/>
                <w:szCs w:val="20"/>
              </w:rPr>
              <w:t>, respectively, or inciting, aiding, abetting or attempting to commit such offences, as referred to in Article 4 of that Decision;</w:t>
            </w:r>
            <w:bookmarkEnd w:id="38"/>
          </w:p>
          <w:p w14:paraId="76FC70EB"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4D84D34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BA9C71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8FB0BE3" w14:textId="77777777" w:rsidTr="00B12BB9">
        <w:tc>
          <w:tcPr>
            <w:tcW w:w="8472" w:type="dxa"/>
            <w:shd w:val="clear" w:color="auto" w:fill="auto"/>
          </w:tcPr>
          <w:p w14:paraId="00B4E905" w14:textId="77777777" w:rsidR="00D36792" w:rsidRDefault="00D36792" w:rsidP="00B12BB9">
            <w:pPr>
              <w:pStyle w:val="Text1"/>
              <w:spacing w:before="40" w:after="40"/>
              <w:ind w:left="709"/>
              <w:rPr>
                <w:rFonts w:ascii="Arial" w:hAnsi="Arial" w:cs="Arial"/>
                <w:color w:val="000000"/>
                <w:sz w:val="20"/>
                <w:szCs w:val="20"/>
              </w:rPr>
            </w:pPr>
            <w:bookmarkStart w:id="39" w:name="_DV_C400"/>
            <w:r w:rsidRPr="00E25836">
              <w:rPr>
                <w:rFonts w:ascii="Arial" w:hAnsi="Arial" w:cs="Arial"/>
                <w:color w:val="000000"/>
                <w:sz w:val="20"/>
                <w:szCs w:val="20"/>
              </w:rPr>
              <w:t xml:space="preserve">(vi) </w:t>
            </w:r>
            <w:bookmarkStart w:id="40" w:name="_DV_M254"/>
            <w:bookmarkEnd w:id="39"/>
            <w:bookmarkEnd w:id="40"/>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41" w:name="_DV_C402"/>
            <w:r w:rsidRPr="00E25836">
              <w:rPr>
                <w:rFonts w:ascii="Arial" w:hAnsi="Arial" w:cs="Arial"/>
                <w:color w:val="000000"/>
                <w:sz w:val="20"/>
                <w:szCs w:val="20"/>
              </w:rPr>
              <w:t>as defined in Article 2 of Directive 2011/36/EU of the European Parliament and of the Council</w:t>
            </w:r>
            <w:bookmarkStart w:id="42" w:name="_DV_C404"/>
            <w:bookmarkEnd w:id="41"/>
            <w:r w:rsidRPr="00E25836">
              <w:rPr>
                <w:rFonts w:ascii="Arial" w:hAnsi="Arial" w:cs="Arial"/>
                <w:color w:val="000000"/>
                <w:sz w:val="20"/>
                <w:szCs w:val="20"/>
              </w:rPr>
              <w:t>;</w:t>
            </w:r>
            <w:bookmarkEnd w:id="42"/>
          </w:p>
          <w:p w14:paraId="7310B2AB" w14:textId="77777777" w:rsidR="00D05645" w:rsidRPr="00E25836" w:rsidRDefault="00D05645" w:rsidP="00B12BB9">
            <w:pPr>
              <w:pStyle w:val="Text1"/>
              <w:spacing w:before="40" w:after="40"/>
              <w:ind w:left="709"/>
              <w:rPr>
                <w:rFonts w:ascii="Arial" w:hAnsi="Arial" w:cs="Arial"/>
                <w:color w:val="000000"/>
                <w:sz w:val="20"/>
                <w:szCs w:val="20"/>
              </w:rPr>
            </w:pPr>
          </w:p>
        </w:tc>
        <w:tc>
          <w:tcPr>
            <w:tcW w:w="670" w:type="dxa"/>
            <w:shd w:val="clear" w:color="auto" w:fill="auto"/>
          </w:tcPr>
          <w:p w14:paraId="62A3457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CAC4C62"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BCF8D21" w14:textId="77777777" w:rsidTr="00B12BB9">
        <w:tc>
          <w:tcPr>
            <w:tcW w:w="8472" w:type="dxa"/>
            <w:shd w:val="clear" w:color="auto" w:fill="auto"/>
          </w:tcPr>
          <w:p w14:paraId="375C0975" w14:textId="77777777" w:rsidR="00D36792" w:rsidRPr="00E25836"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0203FDD4" w14:textId="77777777" w:rsidR="00D05645" w:rsidRPr="00E25836" w:rsidRDefault="00D05645" w:rsidP="00E25836">
            <w:pPr>
              <w:pStyle w:val="Text1"/>
              <w:spacing w:before="40" w:after="40"/>
              <w:ind w:left="360"/>
              <w:rPr>
                <w:rFonts w:ascii="Arial" w:hAnsi="Arial" w:cs="Arial"/>
                <w:color w:val="000000"/>
                <w:sz w:val="20"/>
                <w:szCs w:val="20"/>
              </w:rPr>
            </w:pPr>
          </w:p>
        </w:tc>
        <w:tc>
          <w:tcPr>
            <w:tcW w:w="670" w:type="dxa"/>
            <w:shd w:val="clear" w:color="auto" w:fill="auto"/>
          </w:tcPr>
          <w:p w14:paraId="6E2D52E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5BD169A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E01D5B7" w14:textId="77777777" w:rsidTr="00B12BB9">
        <w:tc>
          <w:tcPr>
            <w:tcW w:w="8472" w:type="dxa"/>
            <w:shd w:val="clear" w:color="auto" w:fill="auto"/>
          </w:tcPr>
          <w:p w14:paraId="60E3A086" w14:textId="77777777" w:rsidR="00D36792" w:rsidRPr="00E25836" w:rsidRDefault="00D36792" w:rsidP="00D36792">
            <w:pPr>
              <w:pStyle w:val="Text1"/>
              <w:numPr>
                <w:ilvl w:val="0"/>
                <w:numId w:val="4"/>
              </w:numPr>
              <w:spacing w:before="40" w:after="40"/>
              <w:rPr>
                <w:rFonts w:ascii="Arial" w:hAnsi="Arial" w:cs="Arial"/>
                <w:noProof/>
                <w:sz w:val="20"/>
                <w:szCs w:val="20"/>
              </w:rPr>
            </w:pPr>
            <w:bookmarkStart w:id="43" w:name="_DV_C410"/>
            <w:r w:rsidRPr="00E25836">
              <w:rPr>
                <w:rFonts w:ascii="Arial" w:hAnsi="Arial" w:cs="Arial"/>
                <w:color w:val="000000"/>
                <w:sz w:val="20"/>
                <w:szCs w:val="20"/>
              </w:rPr>
              <w:lastRenderedPageBreak/>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43"/>
            <w:r w:rsidRPr="00E25836">
              <w:rPr>
                <w:rFonts w:ascii="Arial" w:hAnsi="Arial" w:cs="Arial"/>
                <w:color w:val="000000"/>
                <w:sz w:val="20"/>
                <w:szCs w:val="20"/>
              </w:rPr>
              <w:t>;</w:t>
            </w:r>
          </w:p>
          <w:p w14:paraId="3465F3D2"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647880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3AF62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04E4CFC" w14:textId="77777777" w:rsidTr="00B12BB9">
        <w:tc>
          <w:tcPr>
            <w:tcW w:w="8472" w:type="dxa"/>
            <w:shd w:val="clear" w:color="auto" w:fill="auto"/>
          </w:tcPr>
          <w:p w14:paraId="77709303" w14:textId="77777777" w:rsidR="00D36792"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179223E0" w14:textId="77777777" w:rsidR="00D05645" w:rsidRPr="00E25836" w:rsidRDefault="00D05645" w:rsidP="00E25836">
            <w:pPr>
              <w:pStyle w:val="Text1"/>
              <w:spacing w:before="40" w:after="40"/>
              <w:ind w:left="360"/>
              <w:rPr>
                <w:rFonts w:ascii="Arial" w:hAnsi="Arial" w:cs="Arial"/>
                <w:color w:val="000000"/>
                <w:sz w:val="20"/>
                <w:szCs w:val="20"/>
              </w:rPr>
            </w:pPr>
          </w:p>
          <w:p w14:paraId="34C4C982"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5C771121" w14:textId="77777777" w:rsidR="00D05645" w:rsidRPr="00E25836" w:rsidRDefault="00D05645" w:rsidP="00E25836">
            <w:pPr>
              <w:pStyle w:val="Text1"/>
              <w:spacing w:before="40" w:after="40"/>
              <w:ind w:left="709"/>
              <w:rPr>
                <w:rFonts w:ascii="Arial" w:hAnsi="Arial" w:cs="Arial"/>
                <w:color w:val="000000"/>
                <w:sz w:val="20"/>
                <w:szCs w:val="20"/>
              </w:rPr>
            </w:pPr>
          </w:p>
          <w:p w14:paraId="7C735DF5"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5ED90723" w14:textId="77777777" w:rsidR="00D05645" w:rsidRPr="00E25836" w:rsidRDefault="00D05645" w:rsidP="00E25836">
            <w:pPr>
              <w:pStyle w:val="Text1"/>
              <w:spacing w:before="40" w:after="40"/>
              <w:ind w:left="0"/>
              <w:rPr>
                <w:rFonts w:ascii="Arial" w:hAnsi="Arial" w:cs="Arial"/>
                <w:color w:val="000000"/>
                <w:sz w:val="20"/>
                <w:szCs w:val="20"/>
              </w:rPr>
            </w:pPr>
          </w:p>
          <w:p w14:paraId="70E8891F"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0E997072" w14:textId="77777777" w:rsidR="00D05645" w:rsidRPr="00E25836" w:rsidRDefault="00D05645" w:rsidP="00E25836">
            <w:pPr>
              <w:pStyle w:val="Text1"/>
              <w:spacing w:before="40" w:after="40"/>
              <w:ind w:left="0"/>
              <w:rPr>
                <w:rFonts w:ascii="Arial" w:hAnsi="Arial" w:cs="Arial"/>
                <w:color w:val="000000"/>
                <w:sz w:val="20"/>
                <w:szCs w:val="20"/>
              </w:rPr>
            </w:pPr>
          </w:p>
          <w:p w14:paraId="23E153B0"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2156F41" w14:textId="77777777" w:rsidR="00D05645" w:rsidRPr="00E25836" w:rsidRDefault="00D05645" w:rsidP="00E25836">
            <w:pPr>
              <w:pStyle w:val="Text1"/>
              <w:spacing w:before="40" w:after="40"/>
              <w:ind w:left="0"/>
              <w:rPr>
                <w:rFonts w:ascii="Arial" w:hAnsi="Arial" w:cs="Arial"/>
                <w:color w:val="000000"/>
                <w:sz w:val="20"/>
                <w:szCs w:val="20"/>
              </w:rPr>
            </w:pPr>
          </w:p>
          <w:p w14:paraId="1654504C" w14:textId="77777777" w:rsidR="00D36792" w:rsidRPr="00E25836" w:rsidRDefault="00D36792" w:rsidP="00D36792">
            <w:pPr>
              <w:pStyle w:val="Text1"/>
              <w:numPr>
                <w:ilvl w:val="0"/>
                <w:numId w:val="12"/>
              </w:numPr>
              <w:spacing w:before="40" w:after="40"/>
              <w:ind w:left="709" w:firstLine="0"/>
              <w:rPr>
                <w:rFonts w:ascii="Arial" w:hAnsi="Arial" w:cs="Arial"/>
                <w:color w:val="000000"/>
                <w:sz w:val="20"/>
                <w:szCs w:val="20"/>
              </w:rPr>
            </w:pPr>
            <w:proofErr w:type="gramStart"/>
            <w:r w:rsidRPr="00E25836">
              <w:rPr>
                <w:rFonts w:ascii="Arial" w:hAnsi="Arial" w:cs="Arial"/>
                <w:color w:val="000000"/>
                <w:sz w:val="20"/>
                <w:szCs w:val="20"/>
              </w:rPr>
              <w:t>decisions</w:t>
            </w:r>
            <w:proofErr w:type="gramEnd"/>
            <w:r w:rsidRPr="00E25836">
              <w:rPr>
                <w:rFonts w:ascii="Arial" w:hAnsi="Arial" w:cs="Arial"/>
                <w:color w:val="000000"/>
                <w:sz w:val="20"/>
                <w:szCs w:val="20"/>
              </w:rPr>
              <w:t xml:space="preserve"> of exclusion by an authorising officer of an EU institution, of a European office or of an EU agency or body. </w:t>
            </w:r>
          </w:p>
          <w:p w14:paraId="3B99206B" w14:textId="77777777" w:rsidR="00D36792" w:rsidRPr="00E25836" w:rsidRDefault="00D36792" w:rsidP="00B12BB9">
            <w:pPr>
              <w:pStyle w:val="Text1"/>
              <w:spacing w:before="40" w:after="40"/>
              <w:ind w:left="360"/>
              <w:rPr>
                <w:rFonts w:ascii="Arial" w:hAnsi="Arial" w:cs="Arial"/>
                <w:color w:val="000000"/>
                <w:sz w:val="20"/>
                <w:szCs w:val="20"/>
              </w:rPr>
            </w:pPr>
          </w:p>
        </w:tc>
        <w:tc>
          <w:tcPr>
            <w:tcW w:w="670" w:type="dxa"/>
            <w:shd w:val="clear" w:color="auto" w:fill="auto"/>
          </w:tcPr>
          <w:p w14:paraId="7C7D74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3DEAAE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bl>
    <w:p w14:paraId="16EC31E5" w14:textId="77777777" w:rsidR="00D36792" w:rsidRPr="00E25836" w:rsidRDefault="00D36792" w:rsidP="00D36792">
      <w:pPr>
        <w:autoSpaceDE w:val="0"/>
        <w:autoSpaceDN w:val="0"/>
        <w:adjustRightInd w:val="0"/>
        <w:rPr>
          <w:rFonts w:ascii="Arial" w:hAnsi="Arial" w:cs="Arial"/>
          <w:noProof/>
          <w:sz w:val="20"/>
        </w:rPr>
      </w:pPr>
      <w:bookmarkStart w:id="44"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7C695E54" w14:textId="77777777" w:rsidTr="00B12BB9">
        <w:tc>
          <w:tcPr>
            <w:tcW w:w="9756" w:type="dxa"/>
            <w:gridSpan w:val="3"/>
            <w:shd w:val="clear" w:color="auto" w:fill="auto"/>
          </w:tcPr>
          <w:p w14:paraId="7E42E991" w14:textId="77777777" w:rsidR="00D36792" w:rsidRPr="00E25836" w:rsidRDefault="00D36792" w:rsidP="00B12BB9">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43CEF273" w14:textId="56228BA3"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68075589" w14:textId="77777777" w:rsidR="00D05645" w:rsidRPr="00E25836" w:rsidRDefault="00D05645" w:rsidP="00E25836">
            <w:pPr>
              <w:spacing w:before="40" w:after="40"/>
              <w:ind w:left="502"/>
              <w:rPr>
                <w:rFonts w:ascii="Arial" w:hAnsi="Arial" w:cs="Arial"/>
                <w:noProof/>
                <w:sz w:val="20"/>
              </w:rPr>
            </w:pPr>
          </w:p>
        </w:tc>
      </w:tr>
      <w:tr w:rsidR="00D36792" w:rsidRPr="00D05645" w14:paraId="620A9A74" w14:textId="77777777" w:rsidTr="00B12BB9">
        <w:tc>
          <w:tcPr>
            <w:tcW w:w="8472" w:type="dxa"/>
            <w:shd w:val="clear" w:color="auto" w:fill="auto"/>
            <w:vAlign w:val="center"/>
          </w:tcPr>
          <w:p w14:paraId="7154BC7E"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5AD01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7B2553B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0DF04D0C" w14:textId="77777777" w:rsidTr="00B12BB9">
        <w:tc>
          <w:tcPr>
            <w:tcW w:w="8472" w:type="dxa"/>
            <w:shd w:val="clear" w:color="auto" w:fill="auto"/>
            <w:vAlign w:val="center"/>
          </w:tcPr>
          <w:p w14:paraId="4BD44CD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2A95129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3F66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A42B451" w14:textId="77777777" w:rsidTr="00B12BB9">
        <w:tc>
          <w:tcPr>
            <w:tcW w:w="8472" w:type="dxa"/>
            <w:shd w:val="clear" w:color="auto" w:fill="auto"/>
            <w:vAlign w:val="center"/>
          </w:tcPr>
          <w:p w14:paraId="56C871A4"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62BC87D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75B3B56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0CB4857" w14:textId="77777777" w:rsidTr="00B12BB9">
        <w:tc>
          <w:tcPr>
            <w:tcW w:w="8472" w:type="dxa"/>
            <w:shd w:val="clear" w:color="auto" w:fill="auto"/>
            <w:vAlign w:val="center"/>
          </w:tcPr>
          <w:p w14:paraId="3C0C4BFC"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ECBE41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2EFAA65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99A0D90" w14:textId="77777777" w:rsidTr="00B12BB9">
        <w:tc>
          <w:tcPr>
            <w:tcW w:w="8472" w:type="dxa"/>
            <w:shd w:val="clear" w:color="auto" w:fill="auto"/>
            <w:vAlign w:val="center"/>
          </w:tcPr>
          <w:p w14:paraId="71A3266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1B05B78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455E9C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bl>
    <w:p w14:paraId="06073564" w14:textId="77777777" w:rsidR="00D36792" w:rsidRDefault="00D36792" w:rsidP="00D36792">
      <w:pPr>
        <w:autoSpaceDE w:val="0"/>
        <w:autoSpaceDN w:val="0"/>
        <w:adjustRightInd w:val="0"/>
        <w:rPr>
          <w:rFonts w:ascii="Arial" w:hAnsi="Arial" w:cs="Arial"/>
          <w:noProof/>
          <w:sz w:val="20"/>
        </w:rPr>
      </w:pPr>
    </w:p>
    <w:p w14:paraId="01759524" w14:textId="77777777" w:rsidR="00D05645" w:rsidRDefault="00D05645" w:rsidP="00D36792">
      <w:pPr>
        <w:autoSpaceDE w:val="0"/>
        <w:autoSpaceDN w:val="0"/>
        <w:adjustRightInd w:val="0"/>
        <w:rPr>
          <w:rFonts w:ascii="Arial" w:hAnsi="Arial" w:cs="Arial"/>
          <w:noProof/>
          <w:sz w:val="20"/>
        </w:rPr>
      </w:pPr>
    </w:p>
    <w:p w14:paraId="16E74326" w14:textId="77777777" w:rsidR="00D05645" w:rsidRPr="00E25836" w:rsidRDefault="00D05645" w:rsidP="00D36792">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36792" w:rsidRPr="00D05645" w14:paraId="2AB5ACB9" w14:textId="77777777" w:rsidTr="00B12BB9">
        <w:tc>
          <w:tcPr>
            <w:tcW w:w="9661" w:type="dxa"/>
            <w:gridSpan w:val="4"/>
          </w:tcPr>
          <w:p w14:paraId="7538071B"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5D97FC44" w14:textId="77777777" w:rsidR="00D05645" w:rsidRPr="00E25836" w:rsidRDefault="00D05645" w:rsidP="00E25836">
            <w:pPr>
              <w:spacing w:before="40" w:after="40"/>
              <w:ind w:left="502"/>
              <w:rPr>
                <w:rFonts w:ascii="Arial" w:hAnsi="Arial" w:cs="Arial"/>
                <w:noProof/>
                <w:sz w:val="20"/>
              </w:rPr>
            </w:pPr>
          </w:p>
        </w:tc>
      </w:tr>
      <w:tr w:rsidR="00D36792" w:rsidRPr="00D05645" w14:paraId="15BDC413" w14:textId="77777777" w:rsidTr="00B12BB9">
        <w:tc>
          <w:tcPr>
            <w:tcW w:w="7747" w:type="dxa"/>
            <w:shd w:val="clear" w:color="auto" w:fill="auto"/>
            <w:vAlign w:val="center"/>
          </w:tcPr>
          <w:p w14:paraId="16AFFDE4"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78ABCEA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tcPr>
          <w:p w14:paraId="7223805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56FF286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N/A</w:t>
            </w:r>
          </w:p>
        </w:tc>
      </w:tr>
      <w:tr w:rsidR="00D36792" w:rsidRPr="00D05645" w14:paraId="1A512793" w14:textId="77777777" w:rsidTr="00B12BB9">
        <w:tc>
          <w:tcPr>
            <w:tcW w:w="7747" w:type="dxa"/>
            <w:shd w:val="clear" w:color="auto" w:fill="auto"/>
            <w:vAlign w:val="center"/>
          </w:tcPr>
          <w:p w14:paraId="2C17B969"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2530C6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4" w:type="dxa"/>
          </w:tcPr>
          <w:p w14:paraId="5B4CBE3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2A29A2A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F0293D3" w14:textId="77777777" w:rsidTr="00B12BB9">
        <w:tc>
          <w:tcPr>
            <w:tcW w:w="7747" w:type="dxa"/>
            <w:shd w:val="clear" w:color="auto" w:fill="auto"/>
            <w:vAlign w:val="center"/>
          </w:tcPr>
          <w:p w14:paraId="3667FC82"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4E4ED35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4" w:type="dxa"/>
          </w:tcPr>
          <w:p w14:paraId="410F128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7A461E3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bl>
    <w:p w14:paraId="50EDF020" w14:textId="77777777" w:rsidR="00D36792" w:rsidRPr="00E25836" w:rsidRDefault="00D36792" w:rsidP="00D36792">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54ADC067" w14:textId="77777777" w:rsidTr="00B12BB9">
        <w:tc>
          <w:tcPr>
            <w:tcW w:w="9756" w:type="dxa"/>
            <w:gridSpan w:val="3"/>
            <w:shd w:val="clear" w:color="auto" w:fill="auto"/>
          </w:tcPr>
          <w:p w14:paraId="41FB0603"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5321D9CF" w14:textId="77777777" w:rsidR="00D05645" w:rsidRPr="00E25836" w:rsidRDefault="00D05645" w:rsidP="00E25836">
            <w:pPr>
              <w:spacing w:before="40" w:after="40"/>
              <w:ind w:left="502"/>
              <w:rPr>
                <w:rFonts w:ascii="Arial" w:hAnsi="Arial" w:cs="Arial"/>
                <w:noProof/>
                <w:sz w:val="20"/>
              </w:rPr>
            </w:pPr>
          </w:p>
        </w:tc>
      </w:tr>
      <w:tr w:rsidR="00D36792" w:rsidRPr="00D05645" w14:paraId="617F20BF" w14:textId="77777777" w:rsidTr="00B12BB9">
        <w:tc>
          <w:tcPr>
            <w:tcW w:w="8472" w:type="dxa"/>
            <w:shd w:val="clear" w:color="auto" w:fill="auto"/>
            <w:vAlign w:val="center"/>
          </w:tcPr>
          <w:p w14:paraId="28BAFFF8"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28FA8AB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2EA7414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408B8B5B" w14:textId="77777777" w:rsidTr="00B12BB9">
        <w:tc>
          <w:tcPr>
            <w:tcW w:w="8472" w:type="dxa"/>
            <w:shd w:val="clear" w:color="auto" w:fill="auto"/>
          </w:tcPr>
          <w:p w14:paraId="4107BDB5"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 xml:space="preserve">has not distorted competition by being previously involved in the preparation of procurement documents for this procurement procedure; </w:t>
            </w:r>
          </w:p>
          <w:p w14:paraId="651819D3"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8A396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66D97C8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4308C8C" w14:textId="77777777" w:rsidTr="00B12BB9">
        <w:tc>
          <w:tcPr>
            <w:tcW w:w="8472" w:type="dxa"/>
            <w:shd w:val="clear" w:color="auto" w:fill="auto"/>
          </w:tcPr>
          <w:p w14:paraId="610590DF"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has provided accurate, sincere and complete information to the contracting authority within the context of this procurement procedure;</w:t>
            </w:r>
          </w:p>
          <w:p w14:paraId="446DF800"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9CFFEF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4B74A02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8279AC" w14:textId="77777777" w:rsidTr="00B12BB9">
        <w:tc>
          <w:tcPr>
            <w:tcW w:w="8472" w:type="dxa"/>
            <w:shd w:val="clear" w:color="auto" w:fill="auto"/>
          </w:tcPr>
          <w:p w14:paraId="2D93A184" w14:textId="0653D14C"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658CC048" w14:textId="77777777" w:rsidR="00D05645" w:rsidRPr="00E25836" w:rsidRDefault="00D05645" w:rsidP="00E25836">
            <w:pPr>
              <w:spacing w:before="40" w:after="40"/>
              <w:ind w:left="502"/>
              <w:rPr>
                <w:rFonts w:ascii="Arial" w:hAnsi="Arial" w:cs="Arial"/>
                <w:noProof/>
                <w:sz w:val="20"/>
              </w:rPr>
            </w:pPr>
          </w:p>
        </w:tc>
        <w:tc>
          <w:tcPr>
            <w:tcW w:w="1284" w:type="dxa"/>
            <w:gridSpan w:val="2"/>
            <w:shd w:val="clear" w:color="auto" w:fill="auto"/>
          </w:tcPr>
          <w:p w14:paraId="63B979CC" w14:textId="77777777" w:rsidR="00D36792" w:rsidRPr="00E25836" w:rsidRDefault="00D36792" w:rsidP="00B12BB9">
            <w:pPr>
              <w:spacing w:before="40" w:after="40"/>
              <w:rPr>
                <w:rFonts w:ascii="Arial" w:hAnsi="Arial" w:cs="Arial"/>
                <w:noProof/>
                <w:sz w:val="20"/>
              </w:rPr>
            </w:pPr>
          </w:p>
        </w:tc>
      </w:tr>
    </w:tbl>
    <w:bookmarkEnd w:id="44"/>
    <w:p w14:paraId="7182B145" w14:textId="77777777" w:rsidR="00D36792" w:rsidRPr="00E25836" w:rsidRDefault="00D36792" w:rsidP="00D36792">
      <w:pPr>
        <w:spacing w:before="240" w:after="120"/>
        <w:rPr>
          <w:rFonts w:ascii="Arial" w:hAnsi="Arial" w:cs="Arial"/>
          <w:b/>
          <w:smallCaps/>
          <w:noProof/>
          <w:sz w:val="20"/>
        </w:rPr>
      </w:pPr>
      <w:r w:rsidRPr="00E25836">
        <w:rPr>
          <w:rFonts w:ascii="Arial" w:hAnsi="Arial" w:cs="Arial"/>
          <w:b/>
          <w:smallCaps/>
          <w:noProof/>
          <w:sz w:val="20"/>
        </w:rPr>
        <w:t>Remedial measures</w:t>
      </w:r>
    </w:p>
    <w:p w14:paraId="3DD79296" w14:textId="77777777" w:rsidR="00D36792" w:rsidRPr="00E25836" w:rsidRDefault="00D36792" w:rsidP="00D36792">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121F5B56" w14:textId="77777777" w:rsidR="00D36792" w:rsidRPr="00E25836" w:rsidRDefault="00D36792" w:rsidP="00D36792">
      <w:pPr>
        <w:spacing w:before="240" w:after="120"/>
        <w:rPr>
          <w:rFonts w:ascii="Arial" w:hAnsi="Arial" w:cs="Arial"/>
          <w:noProof/>
          <w:sz w:val="20"/>
        </w:rPr>
      </w:pPr>
      <w:r w:rsidRPr="00E25836">
        <w:rPr>
          <w:rFonts w:ascii="Arial" w:hAnsi="Arial" w:cs="Arial"/>
          <w:b/>
          <w:smallCaps/>
          <w:noProof/>
          <w:sz w:val="20"/>
        </w:rPr>
        <w:t>Evidence upon request</w:t>
      </w:r>
    </w:p>
    <w:p w14:paraId="57FFB9B9" w14:textId="77777777" w:rsidR="00D36792" w:rsidRPr="00E25836" w:rsidRDefault="00D36792" w:rsidP="00D36792">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0884D2FD" w14:textId="77777777" w:rsidR="00D36792" w:rsidRPr="00E25836" w:rsidRDefault="00D36792" w:rsidP="00D36792">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9EF326"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napToGrid w:val="0"/>
          <w:sz w:val="20"/>
          <w:lang w:eastAsia="en-US"/>
        </w:rPr>
      </w:pPr>
      <w:r w:rsidRPr="00E25836">
        <w:rPr>
          <w:rFonts w:ascii="Arial" w:hAnsi="Arial" w:cs="Arial"/>
          <w:noProof/>
          <w:sz w:val="20"/>
        </w:rPr>
        <w:lastRenderedPageBreak/>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2DE54"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11B1E033" w14:textId="77777777" w:rsidR="00D36792" w:rsidRPr="00E25836" w:rsidRDefault="00D36792" w:rsidP="00D36792">
      <w:pPr>
        <w:spacing w:before="40" w:after="40"/>
        <w:rPr>
          <w:rFonts w:ascii="Arial" w:hAnsi="Arial" w:cs="Arial"/>
          <w:noProo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5" w:author="Author">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8678"/>
        <w:gridCol w:w="665"/>
        <w:gridCol w:w="613"/>
        <w:tblGridChange w:id="46">
          <w:tblGrid>
            <w:gridCol w:w="8678"/>
            <w:gridCol w:w="665"/>
            <w:gridCol w:w="613"/>
          </w:tblGrid>
        </w:tblGridChange>
      </w:tblGrid>
      <w:tr w:rsidR="00D36792" w:rsidRPr="00D05645" w14:paraId="4E1F494F" w14:textId="77777777" w:rsidTr="00615BE6">
        <w:tc>
          <w:tcPr>
            <w:tcW w:w="9956" w:type="dxa"/>
            <w:gridSpan w:val="3"/>
            <w:shd w:val="clear" w:color="auto" w:fill="auto"/>
            <w:tcPrChange w:id="47" w:author="Author">
              <w:tcPr>
                <w:tcW w:w="10654" w:type="dxa"/>
                <w:gridSpan w:val="3"/>
                <w:shd w:val="clear" w:color="auto" w:fill="auto"/>
              </w:tcPr>
            </w:tcPrChange>
          </w:tcPr>
          <w:p w14:paraId="6FF2BBE6" w14:textId="77777777" w:rsidR="00D36792" w:rsidRPr="00E25836" w:rsidRDefault="00D36792" w:rsidP="00D36792">
            <w:pPr>
              <w:numPr>
                <w:ilvl w:val="0"/>
                <w:numId w:val="9"/>
              </w:numPr>
              <w:spacing w:before="120" w:after="120"/>
              <w:ind w:left="502"/>
              <w:rPr>
                <w:rFonts w:ascii="Arial" w:hAnsi="Arial" w:cs="Arial"/>
                <w:noProof/>
                <w:sz w:val="20"/>
              </w:rPr>
            </w:pPr>
            <w:r w:rsidRPr="00E25836">
              <w:rPr>
                <w:rFonts w:ascii="Arial" w:hAnsi="Arial" w:cs="Arial"/>
                <w:noProof/>
                <w:sz w:val="20"/>
              </w:rPr>
              <w:t>declares whether the above-mentioned person complies with the selection criteria as provided in the tender specifications:</w:t>
            </w:r>
          </w:p>
        </w:tc>
      </w:tr>
      <w:tr w:rsidR="00D36792" w:rsidRPr="00D05645" w14:paraId="4D3D4178" w14:textId="77777777" w:rsidTr="00615BE6">
        <w:tc>
          <w:tcPr>
            <w:tcW w:w="8678" w:type="dxa"/>
            <w:shd w:val="clear" w:color="auto" w:fill="auto"/>
            <w:vAlign w:val="center"/>
            <w:tcPrChange w:id="48" w:author="Author">
              <w:tcPr>
                <w:tcW w:w="9362" w:type="dxa"/>
                <w:shd w:val="clear" w:color="auto" w:fill="auto"/>
                <w:vAlign w:val="center"/>
              </w:tcPr>
            </w:tcPrChange>
          </w:tcPr>
          <w:p w14:paraId="214C4520"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65" w:type="dxa"/>
            <w:shd w:val="clear" w:color="auto" w:fill="auto"/>
            <w:tcPrChange w:id="49" w:author="Author">
              <w:tcPr>
                <w:tcW w:w="670" w:type="dxa"/>
                <w:shd w:val="clear" w:color="auto" w:fill="auto"/>
              </w:tcPr>
            </w:tcPrChange>
          </w:tcPr>
          <w:p w14:paraId="0604A5E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Change w:id="50" w:author="Author">
              <w:tcPr>
                <w:tcW w:w="622" w:type="dxa"/>
                <w:shd w:val="clear" w:color="auto" w:fill="auto"/>
              </w:tcPr>
            </w:tcPrChange>
          </w:tcPr>
          <w:p w14:paraId="7B5D817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rsidDel="00615BE6" w14:paraId="7572A7BB" w14:textId="28B6F1E3" w:rsidTr="00615BE6">
        <w:trPr>
          <w:del w:id="51" w:author="Author"/>
        </w:trPr>
        <w:tc>
          <w:tcPr>
            <w:tcW w:w="8678" w:type="dxa"/>
            <w:shd w:val="clear" w:color="auto" w:fill="auto"/>
            <w:tcPrChange w:id="52" w:author="Author">
              <w:tcPr>
                <w:tcW w:w="9362" w:type="dxa"/>
                <w:shd w:val="clear" w:color="auto" w:fill="auto"/>
              </w:tcPr>
            </w:tcPrChange>
          </w:tcPr>
          <w:p w14:paraId="13A80B04" w14:textId="0381B598" w:rsidR="00D36792" w:rsidDel="00615BE6" w:rsidRDefault="00D36792" w:rsidP="00D36792">
            <w:pPr>
              <w:pStyle w:val="Text1"/>
              <w:numPr>
                <w:ilvl w:val="0"/>
                <w:numId w:val="11"/>
              </w:numPr>
              <w:spacing w:before="40" w:after="40"/>
              <w:rPr>
                <w:del w:id="53" w:author="Author"/>
                <w:rFonts w:ascii="Arial" w:hAnsi="Arial" w:cs="Arial"/>
                <w:noProof/>
                <w:sz w:val="20"/>
                <w:szCs w:val="20"/>
              </w:rPr>
            </w:pPr>
            <w:del w:id="54" w:author="Author">
              <w:r w:rsidRPr="00E25836" w:rsidDel="00615BE6">
                <w:rPr>
                  <w:rFonts w:ascii="Arial" w:hAnsi="Arial" w:cs="Arial"/>
                  <w:noProof/>
                  <w:sz w:val="20"/>
                  <w:szCs w:val="20"/>
                </w:rPr>
                <w:delText>It has the legal and regulatory capacity to pursue the professional activity needed for performing the contract as required in section [</w:delText>
              </w:r>
              <w:r w:rsidRPr="00E25836" w:rsidDel="00615BE6">
                <w:rPr>
                  <w:rFonts w:ascii="Arial" w:hAnsi="Arial" w:cs="Arial"/>
                  <w:i/>
                  <w:noProof/>
                  <w:sz w:val="20"/>
                  <w:szCs w:val="20"/>
                  <w:highlight w:val="lightGray"/>
                </w:rPr>
                <w:delText>insert</w:delText>
              </w:r>
              <w:r w:rsidRPr="00E25836" w:rsidDel="00615BE6">
                <w:rPr>
                  <w:rFonts w:ascii="Arial" w:hAnsi="Arial" w:cs="Arial"/>
                  <w:noProof/>
                  <w:sz w:val="20"/>
                  <w:szCs w:val="20"/>
                </w:rPr>
                <w:delText>] of the tender specifications;</w:delText>
              </w:r>
            </w:del>
          </w:p>
          <w:p w14:paraId="4205871D" w14:textId="222047FC" w:rsidR="00D05645" w:rsidRPr="00E25836" w:rsidDel="00615BE6" w:rsidRDefault="00D05645" w:rsidP="00E25836">
            <w:pPr>
              <w:pStyle w:val="Text1"/>
              <w:spacing w:before="40" w:after="40"/>
              <w:ind w:left="360"/>
              <w:rPr>
                <w:del w:id="55" w:author="Author"/>
                <w:rFonts w:ascii="Arial" w:hAnsi="Arial" w:cs="Arial"/>
                <w:noProof/>
                <w:sz w:val="20"/>
                <w:szCs w:val="20"/>
              </w:rPr>
            </w:pPr>
          </w:p>
        </w:tc>
        <w:tc>
          <w:tcPr>
            <w:tcW w:w="665" w:type="dxa"/>
            <w:shd w:val="clear" w:color="auto" w:fill="auto"/>
            <w:tcPrChange w:id="56" w:author="Author">
              <w:tcPr>
                <w:tcW w:w="670" w:type="dxa"/>
                <w:shd w:val="clear" w:color="auto" w:fill="auto"/>
              </w:tcPr>
            </w:tcPrChange>
          </w:tcPr>
          <w:p w14:paraId="691D3A4D" w14:textId="663E95F5" w:rsidR="00D36792" w:rsidRPr="00E25836" w:rsidDel="00615BE6" w:rsidRDefault="00D36792" w:rsidP="00B12BB9">
            <w:pPr>
              <w:spacing w:before="240" w:after="120"/>
              <w:rPr>
                <w:del w:id="57" w:author="Author"/>
                <w:rFonts w:ascii="Arial" w:hAnsi="Arial" w:cs="Arial"/>
                <w:noProof/>
                <w:sz w:val="20"/>
              </w:rPr>
            </w:pPr>
            <w:del w:id="58" w:author="Author">
              <w:r w:rsidRPr="00E25836" w:rsidDel="00615BE6">
                <w:rPr>
                  <w:rFonts w:ascii="Arial" w:hAnsi="Arial" w:cs="Arial"/>
                  <w:noProof/>
                  <w:sz w:val="20"/>
                </w:rPr>
                <w:fldChar w:fldCharType="begin">
                  <w:ffData>
                    <w:name w:val="Check1"/>
                    <w:enabled/>
                    <w:calcOnExit w:val="0"/>
                    <w:checkBox>
                      <w:sizeAuto/>
                      <w:default w:val="0"/>
                    </w:checkBox>
                  </w:ffData>
                </w:fldChar>
              </w:r>
              <w:r w:rsidRPr="00E25836" w:rsidDel="00615BE6">
                <w:rPr>
                  <w:rFonts w:ascii="Arial" w:hAnsi="Arial" w:cs="Arial"/>
                  <w:noProof/>
                  <w:sz w:val="20"/>
                </w:rPr>
                <w:delInstrText xml:space="preserve"> FORMCHECKBOX </w:delInstrText>
              </w:r>
              <w:r w:rsidR="00AA08E6">
                <w:rPr>
                  <w:rFonts w:ascii="Arial" w:hAnsi="Arial" w:cs="Arial"/>
                  <w:noProof/>
                  <w:sz w:val="20"/>
                </w:rPr>
              </w:r>
              <w:r w:rsidR="00AA08E6">
                <w:rPr>
                  <w:rFonts w:ascii="Arial" w:hAnsi="Arial" w:cs="Arial"/>
                  <w:noProof/>
                  <w:sz w:val="20"/>
                </w:rPr>
                <w:fldChar w:fldCharType="separate"/>
              </w:r>
              <w:r w:rsidRPr="00E25836" w:rsidDel="00615BE6">
                <w:rPr>
                  <w:rFonts w:ascii="Arial" w:hAnsi="Arial" w:cs="Arial"/>
                  <w:noProof/>
                  <w:sz w:val="20"/>
                </w:rPr>
                <w:fldChar w:fldCharType="end"/>
              </w:r>
            </w:del>
          </w:p>
        </w:tc>
        <w:tc>
          <w:tcPr>
            <w:tcW w:w="613" w:type="dxa"/>
            <w:shd w:val="clear" w:color="auto" w:fill="auto"/>
            <w:tcPrChange w:id="59" w:author="Author">
              <w:tcPr>
                <w:tcW w:w="622" w:type="dxa"/>
                <w:shd w:val="clear" w:color="auto" w:fill="auto"/>
              </w:tcPr>
            </w:tcPrChange>
          </w:tcPr>
          <w:p w14:paraId="215282DA" w14:textId="1B9470C5" w:rsidR="00D36792" w:rsidRPr="00E25836" w:rsidDel="00615BE6" w:rsidRDefault="00D36792" w:rsidP="00B12BB9">
            <w:pPr>
              <w:spacing w:before="240" w:after="120"/>
              <w:rPr>
                <w:del w:id="60" w:author="Author"/>
                <w:rFonts w:ascii="Arial" w:hAnsi="Arial" w:cs="Arial"/>
                <w:noProof/>
                <w:sz w:val="20"/>
              </w:rPr>
            </w:pPr>
            <w:del w:id="61" w:author="Author">
              <w:r w:rsidRPr="00E25836" w:rsidDel="00615BE6">
                <w:rPr>
                  <w:rFonts w:ascii="Arial" w:hAnsi="Arial" w:cs="Arial"/>
                  <w:noProof/>
                  <w:sz w:val="20"/>
                </w:rPr>
                <w:fldChar w:fldCharType="begin">
                  <w:ffData>
                    <w:name w:val="Check1"/>
                    <w:enabled/>
                    <w:calcOnExit w:val="0"/>
                    <w:checkBox>
                      <w:sizeAuto/>
                      <w:default w:val="0"/>
                    </w:checkBox>
                  </w:ffData>
                </w:fldChar>
              </w:r>
              <w:r w:rsidRPr="00E25836" w:rsidDel="00615BE6">
                <w:rPr>
                  <w:rFonts w:ascii="Arial" w:hAnsi="Arial" w:cs="Arial"/>
                  <w:noProof/>
                  <w:sz w:val="20"/>
                </w:rPr>
                <w:delInstrText xml:space="preserve"> FORMCHECKBOX </w:delInstrText>
              </w:r>
              <w:r w:rsidR="00AA08E6">
                <w:rPr>
                  <w:rFonts w:ascii="Arial" w:hAnsi="Arial" w:cs="Arial"/>
                  <w:noProof/>
                  <w:sz w:val="20"/>
                </w:rPr>
              </w:r>
              <w:r w:rsidR="00AA08E6">
                <w:rPr>
                  <w:rFonts w:ascii="Arial" w:hAnsi="Arial" w:cs="Arial"/>
                  <w:noProof/>
                  <w:sz w:val="20"/>
                </w:rPr>
                <w:fldChar w:fldCharType="separate"/>
              </w:r>
              <w:r w:rsidRPr="00E25836" w:rsidDel="00615BE6">
                <w:rPr>
                  <w:rFonts w:ascii="Arial" w:hAnsi="Arial" w:cs="Arial"/>
                  <w:noProof/>
                  <w:sz w:val="20"/>
                </w:rPr>
                <w:fldChar w:fldCharType="end"/>
              </w:r>
            </w:del>
          </w:p>
        </w:tc>
      </w:tr>
      <w:tr w:rsidR="00D36792" w:rsidRPr="00D05645" w:rsidDel="006F6BB7" w14:paraId="4C5FAA2E" w14:textId="0E3EB0C6" w:rsidTr="00615BE6">
        <w:trPr>
          <w:del w:id="62" w:author="Author"/>
        </w:trPr>
        <w:tc>
          <w:tcPr>
            <w:tcW w:w="8678" w:type="dxa"/>
            <w:shd w:val="clear" w:color="auto" w:fill="auto"/>
            <w:tcPrChange w:id="63" w:author="Author">
              <w:tcPr>
                <w:tcW w:w="9362" w:type="dxa"/>
                <w:shd w:val="clear" w:color="auto" w:fill="auto"/>
              </w:tcPr>
            </w:tcPrChange>
          </w:tcPr>
          <w:p w14:paraId="30BB4590" w14:textId="63F96AD5" w:rsidR="00D36792" w:rsidDel="006F6BB7" w:rsidRDefault="00D36792" w:rsidP="00D36792">
            <w:pPr>
              <w:pStyle w:val="Text1"/>
              <w:numPr>
                <w:ilvl w:val="0"/>
                <w:numId w:val="11"/>
              </w:numPr>
              <w:spacing w:before="40" w:after="40"/>
              <w:rPr>
                <w:del w:id="64" w:author="Author"/>
                <w:rFonts w:ascii="Arial" w:hAnsi="Arial" w:cs="Arial"/>
                <w:noProof/>
                <w:sz w:val="20"/>
                <w:szCs w:val="20"/>
              </w:rPr>
            </w:pPr>
            <w:del w:id="65" w:author="Author">
              <w:r w:rsidRPr="00E25836" w:rsidDel="006F6BB7">
                <w:rPr>
                  <w:rFonts w:ascii="Arial" w:hAnsi="Arial" w:cs="Arial"/>
                  <w:noProof/>
                  <w:sz w:val="20"/>
                  <w:szCs w:val="20"/>
                </w:rPr>
                <w:delText xml:space="preserve">It fulfills the applicable economic and financial criteria indicated in section </w:delText>
              </w:r>
            </w:del>
            <w:ins w:id="66" w:author="Author">
              <w:del w:id="67" w:author="Author">
                <w:r w:rsidR="00615BE6" w:rsidDel="006F6BB7">
                  <w:rPr>
                    <w:rFonts w:ascii="Arial" w:hAnsi="Arial" w:cs="Arial"/>
                    <w:noProof/>
                    <w:sz w:val="20"/>
                    <w:szCs w:val="20"/>
                  </w:rPr>
                  <w:delText>13.3</w:delText>
                </w:r>
              </w:del>
            </w:ins>
            <w:del w:id="68" w:author="Author">
              <w:r w:rsidRPr="00E25836" w:rsidDel="006F6BB7">
                <w:rPr>
                  <w:rFonts w:ascii="Arial" w:hAnsi="Arial" w:cs="Arial"/>
                  <w:noProof/>
                  <w:sz w:val="20"/>
                  <w:szCs w:val="20"/>
                </w:rPr>
                <w:delText>[</w:delText>
              </w:r>
              <w:r w:rsidRPr="00E25836" w:rsidDel="006F6BB7">
                <w:rPr>
                  <w:rFonts w:ascii="Arial" w:hAnsi="Arial" w:cs="Arial"/>
                  <w:i/>
                  <w:noProof/>
                  <w:sz w:val="20"/>
                  <w:szCs w:val="20"/>
                  <w:highlight w:val="lightGray"/>
                </w:rPr>
                <w:delText>insert</w:delText>
              </w:r>
              <w:r w:rsidRPr="00E25836" w:rsidDel="006F6BB7">
                <w:rPr>
                  <w:rFonts w:ascii="Arial" w:hAnsi="Arial" w:cs="Arial"/>
                  <w:noProof/>
                  <w:sz w:val="20"/>
                  <w:szCs w:val="20"/>
                </w:rPr>
                <w:delText>] of the tender specifications;</w:delText>
              </w:r>
            </w:del>
          </w:p>
          <w:p w14:paraId="4A999629" w14:textId="72845D9E" w:rsidR="00D05645" w:rsidRPr="00E25836" w:rsidDel="006F6BB7" w:rsidRDefault="00D05645" w:rsidP="00E25836">
            <w:pPr>
              <w:pStyle w:val="Text1"/>
              <w:spacing w:before="40" w:after="40"/>
              <w:ind w:left="360"/>
              <w:rPr>
                <w:del w:id="69" w:author="Author"/>
                <w:rFonts w:ascii="Arial" w:hAnsi="Arial" w:cs="Arial"/>
                <w:noProof/>
                <w:sz w:val="20"/>
                <w:szCs w:val="20"/>
              </w:rPr>
            </w:pPr>
          </w:p>
        </w:tc>
        <w:tc>
          <w:tcPr>
            <w:tcW w:w="665" w:type="dxa"/>
            <w:shd w:val="clear" w:color="auto" w:fill="auto"/>
            <w:tcPrChange w:id="70" w:author="Author">
              <w:tcPr>
                <w:tcW w:w="670" w:type="dxa"/>
                <w:shd w:val="clear" w:color="auto" w:fill="auto"/>
              </w:tcPr>
            </w:tcPrChange>
          </w:tcPr>
          <w:p w14:paraId="01228C06" w14:textId="3C90C244" w:rsidR="00D36792" w:rsidRPr="00E25836" w:rsidDel="006F6BB7" w:rsidRDefault="00D36792" w:rsidP="00B12BB9">
            <w:pPr>
              <w:spacing w:before="240" w:after="120"/>
              <w:rPr>
                <w:del w:id="71" w:author="Author"/>
                <w:rFonts w:ascii="Arial" w:hAnsi="Arial" w:cs="Arial"/>
                <w:noProof/>
                <w:sz w:val="20"/>
              </w:rPr>
            </w:pPr>
            <w:del w:id="72" w:author="Author">
              <w:r w:rsidRPr="00E25836" w:rsidDel="006F6BB7">
                <w:rPr>
                  <w:rFonts w:ascii="Arial" w:hAnsi="Arial" w:cs="Arial"/>
                  <w:noProof/>
                  <w:sz w:val="20"/>
                </w:rPr>
                <w:fldChar w:fldCharType="begin">
                  <w:ffData>
                    <w:name w:val="Check1"/>
                    <w:enabled/>
                    <w:calcOnExit w:val="0"/>
                    <w:checkBox>
                      <w:sizeAuto/>
                      <w:default w:val="0"/>
                    </w:checkBox>
                  </w:ffData>
                </w:fldChar>
              </w:r>
              <w:r w:rsidRPr="00E25836" w:rsidDel="006F6BB7">
                <w:rPr>
                  <w:rFonts w:ascii="Arial" w:hAnsi="Arial" w:cs="Arial"/>
                  <w:noProof/>
                  <w:sz w:val="20"/>
                </w:rPr>
                <w:delInstrText xml:space="preserve"> FORMCHECKBOX </w:delInstrText>
              </w:r>
              <w:r w:rsidR="00AA08E6">
                <w:rPr>
                  <w:rFonts w:ascii="Arial" w:hAnsi="Arial" w:cs="Arial"/>
                  <w:noProof/>
                  <w:sz w:val="20"/>
                </w:rPr>
              </w:r>
              <w:r w:rsidR="00AA08E6">
                <w:rPr>
                  <w:rFonts w:ascii="Arial" w:hAnsi="Arial" w:cs="Arial"/>
                  <w:noProof/>
                  <w:sz w:val="20"/>
                </w:rPr>
                <w:fldChar w:fldCharType="separate"/>
              </w:r>
              <w:r w:rsidRPr="00E25836" w:rsidDel="006F6BB7">
                <w:rPr>
                  <w:rFonts w:ascii="Arial" w:hAnsi="Arial" w:cs="Arial"/>
                  <w:noProof/>
                  <w:sz w:val="20"/>
                </w:rPr>
                <w:fldChar w:fldCharType="end"/>
              </w:r>
            </w:del>
          </w:p>
        </w:tc>
        <w:tc>
          <w:tcPr>
            <w:tcW w:w="613" w:type="dxa"/>
            <w:shd w:val="clear" w:color="auto" w:fill="auto"/>
            <w:tcPrChange w:id="73" w:author="Author">
              <w:tcPr>
                <w:tcW w:w="622" w:type="dxa"/>
                <w:shd w:val="clear" w:color="auto" w:fill="auto"/>
              </w:tcPr>
            </w:tcPrChange>
          </w:tcPr>
          <w:p w14:paraId="25626F97" w14:textId="5EA5807A" w:rsidR="00D36792" w:rsidRPr="00E25836" w:rsidDel="006F6BB7" w:rsidRDefault="00D36792" w:rsidP="00B12BB9">
            <w:pPr>
              <w:spacing w:before="240" w:after="120"/>
              <w:rPr>
                <w:del w:id="74" w:author="Author"/>
                <w:rFonts w:ascii="Arial" w:hAnsi="Arial" w:cs="Arial"/>
                <w:noProof/>
                <w:sz w:val="20"/>
              </w:rPr>
            </w:pPr>
            <w:del w:id="75" w:author="Author">
              <w:r w:rsidRPr="00E25836" w:rsidDel="006F6BB7">
                <w:rPr>
                  <w:rFonts w:ascii="Arial" w:hAnsi="Arial" w:cs="Arial"/>
                  <w:noProof/>
                  <w:sz w:val="20"/>
                </w:rPr>
                <w:fldChar w:fldCharType="begin">
                  <w:ffData>
                    <w:name w:val="Check1"/>
                    <w:enabled/>
                    <w:calcOnExit w:val="0"/>
                    <w:checkBox>
                      <w:sizeAuto/>
                      <w:default w:val="0"/>
                    </w:checkBox>
                  </w:ffData>
                </w:fldChar>
              </w:r>
              <w:r w:rsidRPr="00E25836" w:rsidDel="006F6BB7">
                <w:rPr>
                  <w:rFonts w:ascii="Arial" w:hAnsi="Arial" w:cs="Arial"/>
                  <w:noProof/>
                  <w:sz w:val="20"/>
                </w:rPr>
                <w:delInstrText xml:space="preserve"> FORMCHECKBOX </w:delInstrText>
              </w:r>
              <w:r w:rsidR="00AA08E6">
                <w:rPr>
                  <w:rFonts w:ascii="Arial" w:hAnsi="Arial" w:cs="Arial"/>
                  <w:noProof/>
                  <w:sz w:val="20"/>
                </w:rPr>
              </w:r>
              <w:r w:rsidR="00AA08E6">
                <w:rPr>
                  <w:rFonts w:ascii="Arial" w:hAnsi="Arial" w:cs="Arial"/>
                  <w:noProof/>
                  <w:sz w:val="20"/>
                </w:rPr>
                <w:fldChar w:fldCharType="separate"/>
              </w:r>
              <w:r w:rsidRPr="00E25836" w:rsidDel="006F6BB7">
                <w:rPr>
                  <w:rFonts w:ascii="Arial" w:hAnsi="Arial" w:cs="Arial"/>
                  <w:noProof/>
                  <w:sz w:val="20"/>
                </w:rPr>
                <w:fldChar w:fldCharType="end"/>
              </w:r>
            </w:del>
          </w:p>
        </w:tc>
      </w:tr>
      <w:tr w:rsidR="00D36792" w:rsidRPr="00D05645" w14:paraId="02DDF84C" w14:textId="77777777" w:rsidTr="00615BE6">
        <w:tc>
          <w:tcPr>
            <w:tcW w:w="8678" w:type="dxa"/>
            <w:shd w:val="clear" w:color="auto" w:fill="auto"/>
            <w:tcPrChange w:id="76" w:author="Author">
              <w:tcPr>
                <w:tcW w:w="9362" w:type="dxa"/>
                <w:shd w:val="clear" w:color="auto" w:fill="auto"/>
              </w:tcPr>
            </w:tcPrChange>
          </w:tcPr>
          <w:p w14:paraId="1B686621" w14:textId="0BF3CCC0" w:rsidR="00D36792" w:rsidRDefault="00D36792" w:rsidP="00D36792">
            <w:pPr>
              <w:pStyle w:val="Text1"/>
              <w:numPr>
                <w:ilvl w:val="0"/>
                <w:numId w:val="11"/>
              </w:numPr>
              <w:spacing w:before="40" w:after="40"/>
              <w:rPr>
                <w:rFonts w:ascii="Arial" w:hAnsi="Arial" w:cs="Arial"/>
                <w:noProof/>
                <w:sz w:val="20"/>
                <w:szCs w:val="20"/>
              </w:rPr>
            </w:pPr>
            <w:r w:rsidRPr="00E25836">
              <w:rPr>
                <w:rFonts w:ascii="Arial" w:hAnsi="Arial" w:cs="Arial"/>
                <w:noProof/>
                <w:sz w:val="20"/>
                <w:szCs w:val="20"/>
              </w:rPr>
              <w:t xml:space="preserve">It fulfills the applicable technical and professional criteria indicated in section </w:t>
            </w:r>
            <w:ins w:id="77" w:author="Author">
              <w:r w:rsidR="00615BE6">
                <w:rPr>
                  <w:rFonts w:ascii="Arial" w:hAnsi="Arial" w:cs="Arial"/>
                  <w:noProof/>
                  <w:sz w:val="20"/>
                  <w:szCs w:val="20"/>
                </w:rPr>
                <w:t>13.4</w:t>
              </w:r>
              <w:r w:rsidR="006F6BB7">
                <w:rPr>
                  <w:rFonts w:ascii="Arial" w:hAnsi="Arial" w:cs="Arial"/>
                  <w:noProof/>
                  <w:sz w:val="20"/>
                  <w:szCs w:val="20"/>
                </w:rPr>
                <w:t>.2</w:t>
              </w:r>
            </w:ins>
            <w:del w:id="78" w:author="Author">
              <w:r w:rsidRPr="00E25836" w:rsidDel="00615BE6">
                <w:rPr>
                  <w:rFonts w:ascii="Arial" w:hAnsi="Arial" w:cs="Arial"/>
                  <w:noProof/>
                  <w:sz w:val="20"/>
                  <w:szCs w:val="20"/>
                </w:rPr>
                <w:delText>[</w:delText>
              </w:r>
              <w:r w:rsidRPr="00E25836" w:rsidDel="00615BE6">
                <w:rPr>
                  <w:rFonts w:ascii="Arial" w:hAnsi="Arial" w:cs="Arial"/>
                  <w:i/>
                  <w:noProof/>
                  <w:sz w:val="20"/>
                  <w:szCs w:val="20"/>
                  <w:highlight w:val="lightGray"/>
                </w:rPr>
                <w:delText>insert</w:delText>
              </w:r>
              <w:r w:rsidRPr="00E25836" w:rsidDel="00615BE6">
                <w:rPr>
                  <w:rFonts w:ascii="Arial" w:hAnsi="Arial" w:cs="Arial"/>
                  <w:noProof/>
                  <w:sz w:val="20"/>
                  <w:szCs w:val="20"/>
                </w:rPr>
                <w:delText>]</w:delText>
              </w:r>
            </w:del>
            <w:r w:rsidRPr="00E25836">
              <w:rPr>
                <w:rFonts w:ascii="Arial" w:hAnsi="Arial" w:cs="Arial"/>
                <w:noProof/>
                <w:sz w:val="20"/>
                <w:szCs w:val="20"/>
              </w:rPr>
              <w:t xml:space="preserve"> of the tender specifications.</w:t>
            </w:r>
          </w:p>
          <w:p w14:paraId="0D108024" w14:textId="77777777" w:rsidR="00D05645" w:rsidRPr="00E25836" w:rsidRDefault="00D05645" w:rsidP="00E25836">
            <w:pPr>
              <w:pStyle w:val="Text1"/>
              <w:spacing w:before="40" w:after="40"/>
              <w:ind w:left="360"/>
              <w:rPr>
                <w:rFonts w:ascii="Arial" w:hAnsi="Arial" w:cs="Arial"/>
                <w:noProof/>
                <w:sz w:val="20"/>
                <w:szCs w:val="20"/>
              </w:rPr>
            </w:pPr>
          </w:p>
        </w:tc>
        <w:tc>
          <w:tcPr>
            <w:tcW w:w="665" w:type="dxa"/>
            <w:shd w:val="clear" w:color="auto" w:fill="auto"/>
            <w:tcPrChange w:id="79" w:author="Author">
              <w:tcPr>
                <w:tcW w:w="670" w:type="dxa"/>
                <w:shd w:val="clear" w:color="auto" w:fill="auto"/>
              </w:tcPr>
            </w:tcPrChange>
          </w:tcPr>
          <w:p w14:paraId="4D10A39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Change w:id="80" w:author="Author">
              <w:tcPr>
                <w:tcW w:w="622" w:type="dxa"/>
                <w:shd w:val="clear" w:color="auto" w:fill="auto"/>
              </w:tcPr>
            </w:tcPrChange>
          </w:tcPr>
          <w:p w14:paraId="125FDE4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A08E6">
              <w:rPr>
                <w:rFonts w:ascii="Arial" w:hAnsi="Arial" w:cs="Arial"/>
                <w:noProof/>
                <w:sz w:val="20"/>
              </w:rPr>
            </w:r>
            <w:r w:rsidR="00AA08E6">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6FDFAB7" w14:textId="77777777" w:rsidTr="00615BE6">
        <w:tc>
          <w:tcPr>
            <w:tcW w:w="8678" w:type="dxa"/>
            <w:shd w:val="clear" w:color="auto" w:fill="auto"/>
            <w:tcPrChange w:id="81" w:author="Author">
              <w:tcPr>
                <w:tcW w:w="9362" w:type="dxa"/>
                <w:shd w:val="clear" w:color="auto" w:fill="auto"/>
              </w:tcPr>
            </w:tcPrChange>
          </w:tcPr>
          <w:p w14:paraId="0F22B80A" w14:textId="77777777" w:rsidR="00D36792" w:rsidRDefault="00D36792" w:rsidP="00D36792">
            <w:pPr>
              <w:numPr>
                <w:ilvl w:val="0"/>
                <w:numId w:val="9"/>
              </w:numPr>
              <w:spacing w:before="120" w:after="120"/>
              <w:ind w:left="502"/>
              <w:rPr>
                <w:rFonts w:ascii="Arial" w:hAnsi="Arial" w:cs="Arial"/>
                <w:noProof/>
                <w:sz w:val="20"/>
              </w:rPr>
            </w:pPr>
            <w:r w:rsidRPr="00E25836">
              <w:rPr>
                <w:rFonts w:ascii="Arial" w:hAnsi="Arial" w:cs="Arial"/>
                <w:noProof/>
                <w:sz w:val="20"/>
              </w:rPr>
              <w:t xml:space="preserve">declares that the above-mentioned person will be able to provide the necessary supporting documents listed in the relevant sections of the tender specifications and which are not available electronically upon request and without delay. </w:t>
            </w:r>
          </w:p>
          <w:p w14:paraId="188B342F" w14:textId="77777777" w:rsidR="00D05645" w:rsidRPr="00E25836" w:rsidRDefault="00D05645" w:rsidP="00E25836">
            <w:pPr>
              <w:spacing w:before="120" w:after="120"/>
              <w:ind w:left="502"/>
              <w:rPr>
                <w:rFonts w:ascii="Arial" w:hAnsi="Arial" w:cs="Arial"/>
                <w:noProof/>
                <w:sz w:val="20"/>
              </w:rPr>
            </w:pPr>
          </w:p>
        </w:tc>
        <w:tc>
          <w:tcPr>
            <w:tcW w:w="1278" w:type="dxa"/>
            <w:gridSpan w:val="2"/>
            <w:shd w:val="clear" w:color="auto" w:fill="auto"/>
            <w:tcPrChange w:id="82" w:author="Author">
              <w:tcPr>
                <w:tcW w:w="1292" w:type="dxa"/>
                <w:gridSpan w:val="2"/>
                <w:shd w:val="clear" w:color="auto" w:fill="auto"/>
              </w:tcPr>
            </w:tcPrChange>
          </w:tcPr>
          <w:p w14:paraId="2F5DA7E0" w14:textId="77777777" w:rsidR="00D36792" w:rsidRPr="00E25836" w:rsidRDefault="00D36792" w:rsidP="00B12BB9">
            <w:pPr>
              <w:spacing w:before="240" w:after="120"/>
              <w:rPr>
                <w:rFonts w:ascii="Arial" w:hAnsi="Arial" w:cs="Arial"/>
                <w:noProof/>
                <w:sz w:val="20"/>
              </w:rPr>
            </w:pPr>
          </w:p>
        </w:tc>
      </w:tr>
    </w:tbl>
    <w:p w14:paraId="48881D1D" w14:textId="77777777" w:rsidR="00D36792" w:rsidRPr="00E25836" w:rsidRDefault="00D36792" w:rsidP="00D36792">
      <w:pPr>
        <w:spacing w:before="40" w:after="40"/>
        <w:rPr>
          <w:rFonts w:ascii="Arial" w:hAnsi="Arial" w:cs="Arial"/>
          <w:noProof/>
          <w:sz w:val="20"/>
        </w:rPr>
      </w:pPr>
    </w:p>
    <w:p w14:paraId="28D1CB30" w14:textId="77777777" w:rsidR="00D36792" w:rsidRPr="00E25836" w:rsidRDefault="00D36792" w:rsidP="00D36792">
      <w:pPr>
        <w:spacing w:before="40" w:after="40"/>
        <w:rPr>
          <w:rFonts w:ascii="Arial" w:hAnsi="Arial" w:cs="Arial"/>
          <w:noProof/>
          <w:sz w:val="20"/>
        </w:rPr>
      </w:pPr>
    </w:p>
    <w:p w14:paraId="136CA843" w14:textId="77777777" w:rsidR="00D36792" w:rsidRPr="00E25836" w:rsidRDefault="00D36792" w:rsidP="00D36792">
      <w:pPr>
        <w:tabs>
          <w:tab w:val="left" w:pos="4395"/>
          <w:tab w:val="left" w:pos="7797"/>
        </w:tabs>
        <w:spacing w:before="40" w:after="40"/>
        <w:rPr>
          <w:rFonts w:ascii="Arial" w:hAnsi="Arial" w:cs="Arial"/>
          <w:noProof/>
          <w:sz w:val="20"/>
        </w:rPr>
      </w:pPr>
      <w:r w:rsidRPr="00E25836">
        <w:rPr>
          <w:rFonts w:ascii="Arial" w:hAnsi="Arial" w:cs="Arial"/>
          <w:noProof/>
          <w:sz w:val="20"/>
        </w:rPr>
        <w:t>Full name</w:t>
      </w:r>
      <w:r w:rsidRPr="00E25836">
        <w:rPr>
          <w:rFonts w:ascii="Arial" w:hAnsi="Arial" w:cs="Arial"/>
          <w:noProof/>
          <w:sz w:val="20"/>
        </w:rPr>
        <w:tab/>
        <w:t>Date</w:t>
      </w:r>
      <w:r w:rsidRPr="00E25836">
        <w:rPr>
          <w:rFonts w:ascii="Arial" w:hAnsi="Arial" w:cs="Arial"/>
          <w:noProof/>
          <w:sz w:val="20"/>
        </w:rPr>
        <w:tab/>
        <w:t>Signature</w:t>
      </w:r>
    </w:p>
    <w:p w14:paraId="06563A5B" w14:textId="77777777" w:rsidR="000725A5" w:rsidRDefault="000725A5" w:rsidP="00D42D68">
      <w:pPr>
        <w:pStyle w:val="Heading1"/>
        <w:numPr>
          <w:ilvl w:val="0"/>
          <w:numId w:val="0"/>
        </w:numPr>
        <w:spacing w:before="0"/>
        <w:jc w:val="center"/>
        <w:rPr>
          <w:rFonts w:ascii="Arial" w:hAnsi="Arial" w:cs="Arial"/>
          <w:sz w:val="20"/>
        </w:rPr>
      </w:pPr>
    </w:p>
    <w:sectPr w:rsidR="000725A5" w:rsidSect="003E7EEE">
      <w:footerReference w:type="default" r:id="rId11"/>
      <w:pgSz w:w="11906" w:h="16838"/>
      <w:pgMar w:top="2552" w:right="1083" w:bottom="1814" w:left="1083"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1B3E" w14:textId="77777777" w:rsidR="003E7EEE" w:rsidRDefault="003E7EE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AA08E6">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AA08E6">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AA08E6">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AA08E6">
      <w:rPr>
        <w:rFonts w:ascii="Arial" w:hAnsi="Arial" w:cs="Arial"/>
        <w:sz w:val="16"/>
        <w:szCs w:val="16"/>
        <w:lang w:val="pt-PT"/>
      </w:rPr>
      <w:fldChar w:fldCharType="separate"/>
    </w:r>
    <w:r w:rsidR="00AA08E6" w:rsidRPr="003E7EEE">
      <w:rPr>
        <w:rFonts w:ascii="Arial" w:hAnsi="Arial" w:cs="Arial"/>
        <w:noProof/>
        <w:sz w:val="16"/>
        <w:szCs w:val="16"/>
        <w:lang w:val="pt-PT"/>
      </w:rPr>
      <w:t xml:space="preserve">Page </w:t>
    </w:r>
    <w:r w:rsidR="00AA08E6">
      <w:rPr>
        <w:rFonts w:ascii="Arial" w:hAnsi="Arial" w:cs="Arial"/>
        <w:noProof/>
        <w:sz w:val="16"/>
        <w:szCs w:val="16"/>
        <w:lang w:val="pt-PT"/>
      </w:rPr>
      <w:t>1</w:t>
    </w:r>
    <w:r w:rsidR="00AA08E6" w:rsidRPr="003E7EEE">
      <w:rPr>
        <w:rFonts w:ascii="Arial" w:hAnsi="Arial" w:cs="Arial"/>
        <w:noProof/>
        <w:sz w:val="16"/>
        <w:szCs w:val="16"/>
        <w:lang w:val="pt-PT"/>
      </w:rPr>
      <w:t xml:space="preserve"> of </w:t>
    </w:r>
    <w:r w:rsidR="00AA08E6">
      <w:rPr>
        <w:rFonts w:ascii="Arial" w:hAnsi="Arial" w:cs="Arial"/>
        <w:noProof/>
        <w:sz w:val="16"/>
        <w:szCs w:val="16"/>
        <w:lang w:val="pt-PT"/>
      </w:rPr>
      <w:t>5</w:t>
    </w:r>
    <w:r w:rsidRPr="003E7EEE">
      <w:rPr>
        <w:rFonts w:ascii="Arial" w:hAnsi="Arial" w:cs="Arial"/>
        <w:sz w:val="16"/>
        <w:szCs w:val="16"/>
        <w:lang w:val="pt-PT"/>
      </w:rPr>
      <w:fldChar w:fldCharType="end"/>
    </w:r>
  </w:p>
  <w:p w14:paraId="45CE9A2D" w14:textId="77777777" w:rsidR="003E7EEE" w:rsidRDefault="003E7EEE">
    <w:pPr>
      <w:pStyle w:val="Footer"/>
      <w:rPr>
        <w:rFonts w:ascii="Arial" w:hAnsi="Arial" w:cs="Arial"/>
        <w:sz w:val="16"/>
        <w:szCs w:val="16"/>
        <w:lang w:val="pt-PT"/>
      </w:rPr>
    </w:pPr>
  </w:p>
  <w:p w14:paraId="16EB464A" w14:textId="33CD14A2" w:rsidR="003E7EEE" w:rsidRPr="003E7EEE" w:rsidRDefault="003E7EE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1F1F2250" wp14:editId="08740817">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0BA9B2B6" w14:textId="77777777" w:rsidR="00DB5E6B" w:rsidRDefault="00DB5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8"/>
  </w:num>
  <w:num w:numId="6">
    <w:abstractNumId w:val="10"/>
  </w:num>
  <w:num w:numId="7">
    <w:abstractNumId w:val="6"/>
  </w:num>
  <w:num w:numId="8">
    <w:abstractNumId w:val="9"/>
  </w:num>
  <w:num w:numId="9">
    <w:abstractNumId w:val="3"/>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25A5"/>
    <w:rsid w:val="000D4AC5"/>
    <w:rsid w:val="000E0129"/>
    <w:rsid w:val="000E09C0"/>
    <w:rsid w:val="000F4961"/>
    <w:rsid w:val="001321B3"/>
    <w:rsid w:val="00181FF1"/>
    <w:rsid w:val="00184FF0"/>
    <w:rsid w:val="001E1EE2"/>
    <w:rsid w:val="00245325"/>
    <w:rsid w:val="002C4A08"/>
    <w:rsid w:val="00317BAA"/>
    <w:rsid w:val="00333DA5"/>
    <w:rsid w:val="003A28AA"/>
    <w:rsid w:val="003C0627"/>
    <w:rsid w:val="003E7EEE"/>
    <w:rsid w:val="00440BAA"/>
    <w:rsid w:val="004965C0"/>
    <w:rsid w:val="005546AE"/>
    <w:rsid w:val="005B791C"/>
    <w:rsid w:val="005E2E2C"/>
    <w:rsid w:val="00615BE6"/>
    <w:rsid w:val="006303E5"/>
    <w:rsid w:val="006759A1"/>
    <w:rsid w:val="0069066D"/>
    <w:rsid w:val="00692FF6"/>
    <w:rsid w:val="00693340"/>
    <w:rsid w:val="006C6370"/>
    <w:rsid w:val="006E219D"/>
    <w:rsid w:val="006E775C"/>
    <w:rsid w:val="006F2994"/>
    <w:rsid w:val="006F4F6C"/>
    <w:rsid w:val="006F6BB7"/>
    <w:rsid w:val="007039B7"/>
    <w:rsid w:val="0070735D"/>
    <w:rsid w:val="007120E9"/>
    <w:rsid w:val="007242EF"/>
    <w:rsid w:val="00743A9E"/>
    <w:rsid w:val="00793FFE"/>
    <w:rsid w:val="0079725F"/>
    <w:rsid w:val="007A0563"/>
    <w:rsid w:val="007B3A8D"/>
    <w:rsid w:val="007D4A1F"/>
    <w:rsid w:val="00807617"/>
    <w:rsid w:val="008133B9"/>
    <w:rsid w:val="0081410D"/>
    <w:rsid w:val="008673DD"/>
    <w:rsid w:val="00875927"/>
    <w:rsid w:val="0089345E"/>
    <w:rsid w:val="00904C50"/>
    <w:rsid w:val="00917748"/>
    <w:rsid w:val="009C1B44"/>
    <w:rsid w:val="00A17280"/>
    <w:rsid w:val="00A215F4"/>
    <w:rsid w:val="00AA08E6"/>
    <w:rsid w:val="00B15713"/>
    <w:rsid w:val="00B35D2D"/>
    <w:rsid w:val="00B70592"/>
    <w:rsid w:val="00C23F8D"/>
    <w:rsid w:val="00CA6479"/>
    <w:rsid w:val="00CD2B8E"/>
    <w:rsid w:val="00D05645"/>
    <w:rsid w:val="00D13DC9"/>
    <w:rsid w:val="00D36792"/>
    <w:rsid w:val="00D42D68"/>
    <w:rsid w:val="00D44365"/>
    <w:rsid w:val="00DB5E6B"/>
    <w:rsid w:val="00E15CA9"/>
    <w:rsid w:val="00E215E4"/>
    <w:rsid w:val="00E25836"/>
    <w:rsid w:val="00E40A89"/>
    <w:rsid w:val="00E47047"/>
    <w:rsid w:val="00E563C1"/>
    <w:rsid w:val="00EA299A"/>
    <w:rsid w:val="00ED7BEB"/>
    <w:rsid w:val="00F03DA4"/>
    <w:rsid w:val="00F55CD4"/>
    <w:rsid w:val="00F92878"/>
    <w:rsid w:val="00F94FBE"/>
    <w:rsid w:val="00FF50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F1CFE-3410-437D-B5C7-8C33614CB4C8}">
  <ds:schemaRefs>
    <ds:schemaRef ds:uri="http://schemas.microsoft.com/office/infopath/2007/PartnerControl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3DECA09-28F9-426A-9465-5B5834DFDEFC}">
  <ds:schemaRefs>
    <ds:schemaRef ds:uri="http://schemas.microsoft.com/sharepoint/v3/contenttype/forms"/>
  </ds:schemaRefs>
</ds:datastoreItem>
</file>

<file path=customXml/itemProps3.xml><?xml version="1.0" encoding="utf-8"?>
<ds:datastoreItem xmlns:ds="http://schemas.openxmlformats.org/officeDocument/2006/customXml" ds:itemID="{D1A161EB-D5C8-41AB-A42C-80DAA038D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1788</Words>
  <Characters>10194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2016-05-26T14:33:00Z</dcterms:created>
  <dcterms:modified xsi:type="dcterms:W3CDTF">2016-06-22T11:10:00Z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